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D0C" w:rsidRDefault="005D3D0C" w:rsidP="005D3D0C">
      <w:pPr>
        <w:spacing w:line="340" w:lineRule="exact"/>
        <w:ind w:rightChars="33" w:right="72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様式第1号</w:t>
      </w:r>
    </w:p>
    <w:p w:rsidR="00DF6450" w:rsidRPr="005542E0" w:rsidRDefault="00DF6450" w:rsidP="002D735D">
      <w:pPr>
        <w:spacing w:line="340" w:lineRule="exact"/>
        <w:ind w:rightChars="33" w:right="72"/>
        <w:jc w:val="right"/>
        <w:rPr>
          <w:sz w:val="20"/>
          <w:szCs w:val="20"/>
        </w:rPr>
      </w:pPr>
      <w:r w:rsidRPr="005542E0">
        <w:rPr>
          <w:rFonts w:hint="eastAsia"/>
          <w:sz w:val="20"/>
          <w:szCs w:val="20"/>
        </w:rPr>
        <w:t>年　　月　　日</w:t>
      </w:r>
    </w:p>
    <w:p w:rsidR="00DF6450" w:rsidRPr="005542E0" w:rsidRDefault="004D23CE" w:rsidP="002D735D">
      <w:pPr>
        <w:spacing w:line="280" w:lineRule="exact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="00DF6450">
        <w:rPr>
          <w:rFonts w:hint="eastAsia"/>
          <w:sz w:val="20"/>
          <w:szCs w:val="20"/>
        </w:rPr>
        <w:t>彦根市長</w:t>
      </w:r>
      <w:r w:rsidR="00DF6450" w:rsidRPr="005542E0">
        <w:rPr>
          <w:rFonts w:hint="eastAsia"/>
          <w:sz w:val="20"/>
          <w:szCs w:val="20"/>
        </w:rPr>
        <w:t xml:space="preserve">　</w:t>
      </w:r>
      <w:r w:rsidR="00DF6450">
        <w:rPr>
          <w:rFonts w:hint="eastAsia"/>
          <w:sz w:val="20"/>
          <w:szCs w:val="20"/>
        </w:rPr>
        <w:t>様</w:t>
      </w:r>
    </w:p>
    <w:p w:rsidR="00DF6450" w:rsidRPr="005542E0" w:rsidRDefault="00DF6450" w:rsidP="00DF6450">
      <w:pPr>
        <w:spacing w:line="300" w:lineRule="exact"/>
        <w:ind w:right="227" w:firstLineChars="2100" w:firstLine="4359"/>
        <w:rPr>
          <w:sz w:val="20"/>
          <w:szCs w:val="20"/>
        </w:rPr>
      </w:pPr>
      <w:r w:rsidRPr="005542E0">
        <w:rPr>
          <w:rFonts w:hint="eastAsia"/>
          <w:sz w:val="20"/>
          <w:szCs w:val="20"/>
        </w:rPr>
        <w:t>法人名</w:t>
      </w:r>
    </w:p>
    <w:p w:rsidR="00DF6450" w:rsidRPr="005542E0" w:rsidRDefault="00DF6450" w:rsidP="00DF6450">
      <w:pPr>
        <w:spacing w:line="300" w:lineRule="exact"/>
        <w:ind w:right="227" w:firstLineChars="2100" w:firstLine="4359"/>
        <w:rPr>
          <w:sz w:val="20"/>
          <w:szCs w:val="20"/>
        </w:rPr>
      </w:pPr>
      <w:r w:rsidRPr="005542E0">
        <w:rPr>
          <w:rFonts w:hint="eastAsia"/>
          <w:sz w:val="20"/>
          <w:szCs w:val="20"/>
        </w:rPr>
        <w:t>所在地</w:t>
      </w:r>
    </w:p>
    <w:p w:rsidR="00DF6450" w:rsidRDefault="00DF6450" w:rsidP="00DF6450">
      <w:pPr>
        <w:spacing w:line="300" w:lineRule="exact"/>
        <w:ind w:right="227" w:firstLineChars="2100" w:firstLine="4359"/>
        <w:rPr>
          <w:sz w:val="18"/>
          <w:szCs w:val="18"/>
        </w:rPr>
      </w:pPr>
      <w:r w:rsidRPr="005542E0">
        <w:rPr>
          <w:rFonts w:hint="eastAsia"/>
          <w:sz w:val="20"/>
          <w:szCs w:val="20"/>
        </w:rPr>
        <w:t xml:space="preserve">代表者名　　　        　　        </w:t>
      </w:r>
      <w:r>
        <w:rPr>
          <w:rFonts w:hint="eastAsia"/>
          <w:sz w:val="20"/>
          <w:szCs w:val="20"/>
        </w:rPr>
        <w:t xml:space="preserve">　　</w:t>
      </w:r>
      <w:r w:rsidRPr="005542E0">
        <w:rPr>
          <w:rFonts w:hint="eastAsia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 xml:space="preserve">　</w:t>
      </w:r>
      <w:r w:rsidRPr="005542E0">
        <w:rPr>
          <w:rFonts w:hint="eastAsia"/>
          <w:sz w:val="20"/>
          <w:szCs w:val="20"/>
        </w:rPr>
        <w:t xml:space="preserve">  </w:t>
      </w:r>
      <w:r w:rsidR="00022571">
        <w:rPr>
          <w:sz w:val="18"/>
          <w:szCs w:val="18"/>
        </w:rPr>
        <w:fldChar w:fldCharType="begin"/>
      </w:r>
      <w:r w:rsidR="00022571">
        <w:rPr>
          <w:sz w:val="18"/>
          <w:szCs w:val="18"/>
        </w:rPr>
        <w:instrText xml:space="preserve"> </w:instrText>
      </w:r>
      <w:r w:rsidR="00022571">
        <w:rPr>
          <w:rFonts w:hint="eastAsia"/>
          <w:sz w:val="18"/>
          <w:szCs w:val="18"/>
        </w:rPr>
        <w:instrText>eq \o\ac(○</w:instrText>
      </w:r>
      <w:r w:rsidR="00022571" w:rsidRPr="002D735D">
        <w:rPr>
          <w:rFonts w:ascii="游明朝"/>
          <w:position w:val="2"/>
          <w:sz w:val="12"/>
          <w:szCs w:val="18"/>
        </w:rPr>
        <w:instrText>,</w:instrText>
      </w:r>
      <w:r w:rsidR="00022571">
        <w:rPr>
          <w:rFonts w:hint="eastAsia"/>
          <w:sz w:val="18"/>
          <w:szCs w:val="18"/>
        </w:rPr>
        <w:instrText>印)</w:instrText>
      </w:r>
      <w:r w:rsidR="00022571">
        <w:rPr>
          <w:sz w:val="18"/>
          <w:szCs w:val="18"/>
        </w:rPr>
        <w:fldChar w:fldCharType="end"/>
      </w:r>
    </w:p>
    <w:p w:rsidR="00DF6450" w:rsidRDefault="00DF6450" w:rsidP="00DF6450">
      <w:pPr>
        <w:spacing w:line="300" w:lineRule="exact"/>
        <w:ind w:right="227" w:firstLineChars="2100" w:firstLine="3939"/>
        <w:rPr>
          <w:sz w:val="18"/>
          <w:szCs w:val="18"/>
        </w:rPr>
      </w:pPr>
      <w:r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F0FDC5" wp14:editId="6C444255">
                <wp:simplePos x="0" y="0"/>
                <wp:positionH relativeFrom="column">
                  <wp:posOffset>2479675</wp:posOffset>
                </wp:positionH>
                <wp:positionV relativeFrom="paragraph">
                  <wp:posOffset>9525</wp:posOffset>
                </wp:positionV>
                <wp:extent cx="3538220" cy="791845"/>
                <wp:effectExtent l="12700" t="9525" r="11430" b="8255"/>
                <wp:wrapNone/>
                <wp:docPr id="11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38220" cy="791845"/>
                        </a:xfrm>
                        <a:prstGeom prst="bracketPair">
                          <a:avLst>
                            <a:gd name="adj" fmla="val 7644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90EFF2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1" o:spid="_x0000_s1026" type="#_x0000_t185" style="position:absolute;left:0;text-align:left;margin-left:195.25pt;margin-top:.75pt;width:278.6pt;height:62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" adj="1651">
                <v:textbox inset="5.85pt,.7pt,5.85pt,.7pt"/>
              </v:shape>
            </w:pict>
          </mc:Fallback>
        </mc:AlternateContent>
      </w:r>
      <w:r>
        <w:rPr>
          <w:rFonts w:hint="eastAsia"/>
          <w:sz w:val="18"/>
          <w:szCs w:val="18"/>
        </w:rPr>
        <w:t xml:space="preserve">　</w:t>
      </w:r>
      <w:r w:rsidR="004D23CE">
        <w:rPr>
          <w:rFonts w:hint="eastAsia"/>
          <w:sz w:val="18"/>
          <w:szCs w:val="18"/>
        </w:rPr>
        <w:t xml:space="preserve"> </w:t>
      </w:r>
      <w:r w:rsidR="004D23CE">
        <w:rPr>
          <w:sz w:val="18"/>
          <w:szCs w:val="18"/>
        </w:rPr>
        <w:t>(</w:t>
      </w:r>
      <w:r>
        <w:rPr>
          <w:rFonts w:hint="eastAsia"/>
          <w:sz w:val="18"/>
          <w:szCs w:val="18"/>
        </w:rPr>
        <w:t>上記代理人</w:t>
      </w:r>
      <w:r w:rsidR="004D23CE">
        <w:rPr>
          <w:rFonts w:hint="eastAsia"/>
          <w:sz w:val="18"/>
          <w:szCs w:val="18"/>
        </w:rPr>
        <w:t>)</w:t>
      </w:r>
    </w:p>
    <w:p w:rsidR="00DF6450" w:rsidRPr="005542E0" w:rsidRDefault="00DF6450" w:rsidP="00DF6450">
      <w:pPr>
        <w:spacing w:line="300" w:lineRule="exact"/>
        <w:ind w:right="227" w:firstLineChars="2100" w:firstLine="4359"/>
        <w:rPr>
          <w:sz w:val="20"/>
          <w:szCs w:val="20"/>
        </w:rPr>
      </w:pPr>
      <w:r w:rsidRPr="005542E0">
        <w:rPr>
          <w:rFonts w:hint="eastAsia"/>
          <w:sz w:val="20"/>
          <w:szCs w:val="20"/>
        </w:rPr>
        <w:t>法人名</w:t>
      </w:r>
    </w:p>
    <w:p w:rsidR="00DF6450" w:rsidRPr="005542E0" w:rsidRDefault="00DF6450" w:rsidP="00DF6450">
      <w:pPr>
        <w:spacing w:line="320" w:lineRule="exact"/>
        <w:ind w:right="227" w:firstLineChars="2100" w:firstLine="4359"/>
        <w:rPr>
          <w:sz w:val="20"/>
          <w:szCs w:val="20"/>
        </w:rPr>
      </w:pPr>
      <w:r w:rsidRPr="005542E0">
        <w:rPr>
          <w:rFonts w:hint="eastAsia"/>
          <w:sz w:val="20"/>
          <w:szCs w:val="20"/>
        </w:rPr>
        <w:t>所在地</w:t>
      </w:r>
    </w:p>
    <w:p w:rsidR="00DF6450" w:rsidRDefault="00DF6450" w:rsidP="00DF6450">
      <w:pPr>
        <w:spacing w:line="320" w:lineRule="exact"/>
        <w:ind w:right="227" w:firstLineChars="2100" w:firstLine="4359"/>
        <w:rPr>
          <w:sz w:val="18"/>
          <w:szCs w:val="18"/>
        </w:rPr>
      </w:pPr>
      <w:r w:rsidRPr="005542E0">
        <w:rPr>
          <w:rFonts w:hint="eastAsia"/>
          <w:sz w:val="20"/>
          <w:szCs w:val="20"/>
        </w:rPr>
        <w:t xml:space="preserve">代表者名 　　        　　        </w:t>
      </w:r>
      <w:r>
        <w:rPr>
          <w:rFonts w:hint="eastAsia"/>
          <w:sz w:val="20"/>
          <w:szCs w:val="20"/>
        </w:rPr>
        <w:t xml:space="preserve">　　</w:t>
      </w:r>
      <w:r w:rsidRPr="005542E0">
        <w:rPr>
          <w:rFonts w:hint="eastAsia"/>
          <w:sz w:val="20"/>
          <w:szCs w:val="20"/>
        </w:rPr>
        <w:t xml:space="preserve">  </w:t>
      </w:r>
      <w:r>
        <w:rPr>
          <w:rFonts w:hint="eastAsia"/>
          <w:sz w:val="20"/>
          <w:szCs w:val="20"/>
        </w:rPr>
        <w:t xml:space="preserve">　</w:t>
      </w:r>
      <w:r w:rsidRPr="005542E0">
        <w:rPr>
          <w:rFonts w:hint="eastAsia"/>
          <w:sz w:val="20"/>
          <w:szCs w:val="20"/>
        </w:rPr>
        <w:t xml:space="preserve">  </w:t>
      </w:r>
      <w:r w:rsidR="00022571">
        <w:rPr>
          <w:sz w:val="18"/>
          <w:szCs w:val="18"/>
        </w:rPr>
        <w:fldChar w:fldCharType="begin"/>
      </w:r>
      <w:r w:rsidR="00022571">
        <w:rPr>
          <w:sz w:val="18"/>
          <w:szCs w:val="18"/>
        </w:rPr>
        <w:instrText xml:space="preserve"> </w:instrText>
      </w:r>
      <w:r w:rsidR="00022571">
        <w:rPr>
          <w:rFonts w:hint="eastAsia"/>
          <w:sz w:val="18"/>
          <w:szCs w:val="18"/>
        </w:rPr>
        <w:instrText>eq \o\ac(○</w:instrText>
      </w:r>
      <w:r w:rsidR="00022571" w:rsidRPr="002D735D">
        <w:rPr>
          <w:rFonts w:ascii="游明朝"/>
          <w:position w:val="2"/>
          <w:sz w:val="12"/>
          <w:szCs w:val="18"/>
        </w:rPr>
        <w:instrText>,</w:instrText>
      </w:r>
      <w:r w:rsidR="00022571">
        <w:rPr>
          <w:rFonts w:hint="eastAsia"/>
          <w:sz w:val="18"/>
          <w:szCs w:val="18"/>
        </w:rPr>
        <w:instrText>印)</w:instrText>
      </w:r>
      <w:r w:rsidR="00022571">
        <w:rPr>
          <w:sz w:val="18"/>
          <w:szCs w:val="18"/>
        </w:rPr>
        <w:fldChar w:fldCharType="end"/>
      </w:r>
    </w:p>
    <w:p w:rsidR="00DF6450" w:rsidRPr="008C0EC3" w:rsidRDefault="00DF6450" w:rsidP="00DF6450">
      <w:pPr>
        <w:spacing w:line="340" w:lineRule="exact"/>
        <w:ind w:right="227" w:firstLineChars="2100" w:firstLine="3939"/>
        <w:rPr>
          <w:sz w:val="18"/>
          <w:szCs w:val="18"/>
        </w:rPr>
      </w:pPr>
    </w:p>
    <w:p w:rsidR="00DF6450" w:rsidRPr="00FC01EE" w:rsidRDefault="008522F0" w:rsidP="00DF6450">
      <w:pPr>
        <w:spacing w:line="280" w:lineRule="exact"/>
        <w:jc w:val="center"/>
        <w:rPr>
          <w:sz w:val="24"/>
        </w:rPr>
      </w:pPr>
      <w:ins w:id="0" w:author="疋田 智彦" w:date="2021-10-28T20:26:00Z">
        <w:r>
          <w:rPr>
            <w:rFonts w:hint="eastAsia"/>
            <w:sz w:val="24"/>
          </w:rPr>
          <w:t>彦根市</w:t>
        </w:r>
      </w:ins>
      <w:ins w:id="1" w:author="疋田 智彦" w:date="2021-10-28T20:23:00Z">
        <w:r>
          <w:rPr>
            <w:rFonts w:hint="eastAsia"/>
            <w:sz w:val="24"/>
          </w:rPr>
          <w:t>スポーツ・文化交流センター</w:t>
        </w:r>
      </w:ins>
      <w:r w:rsidR="00DF6450" w:rsidRPr="00FC01EE">
        <w:rPr>
          <w:rFonts w:hint="eastAsia"/>
          <w:sz w:val="24"/>
        </w:rPr>
        <w:t>ネーミングライツパートナー申込書</w:t>
      </w:r>
    </w:p>
    <w:p w:rsidR="00DF6450" w:rsidRPr="005542E0" w:rsidRDefault="00DF6450" w:rsidP="00DF6450">
      <w:pPr>
        <w:spacing w:line="280" w:lineRule="exact"/>
        <w:ind w:rightChars="-23" w:right="-50"/>
        <w:rPr>
          <w:sz w:val="20"/>
          <w:szCs w:val="20"/>
        </w:rPr>
      </w:pPr>
      <w:r w:rsidRPr="005542E0">
        <w:rPr>
          <w:rFonts w:hint="eastAsia"/>
          <w:sz w:val="20"/>
          <w:szCs w:val="20"/>
        </w:rPr>
        <w:t xml:space="preserve">　</w:t>
      </w:r>
    </w:p>
    <w:p w:rsidR="00DF6450" w:rsidRPr="005542E0" w:rsidRDefault="00DF6450" w:rsidP="00DF6450">
      <w:pPr>
        <w:wordWrap w:val="0"/>
        <w:ind w:rightChars="-23" w:right="-50"/>
        <w:rPr>
          <w:sz w:val="20"/>
          <w:szCs w:val="20"/>
        </w:rPr>
      </w:pPr>
      <w:r w:rsidRPr="005542E0">
        <w:rPr>
          <w:rFonts w:hint="eastAsia"/>
          <w:sz w:val="20"/>
          <w:szCs w:val="20"/>
        </w:rPr>
        <w:t xml:space="preserve"> </w:t>
      </w:r>
      <w:ins w:id="2" w:author="疋田 智彦" w:date="2021-10-28T20:26:00Z">
        <w:r w:rsidR="008522F0">
          <w:rPr>
            <w:rFonts w:hint="eastAsia"/>
            <w:sz w:val="20"/>
            <w:szCs w:val="20"/>
          </w:rPr>
          <w:t>彦根市</w:t>
        </w:r>
      </w:ins>
      <w:ins w:id="3" w:author="疋田 智彦" w:date="2021-10-28T20:23:00Z">
        <w:r w:rsidR="008522F0">
          <w:rPr>
            <w:rFonts w:hint="eastAsia"/>
            <w:sz w:val="20"/>
            <w:szCs w:val="20"/>
          </w:rPr>
          <w:t>スポーツ・文化交流センター</w:t>
        </w:r>
      </w:ins>
      <w:r w:rsidRPr="005542E0">
        <w:rPr>
          <w:rFonts w:hint="eastAsia"/>
          <w:sz w:val="20"/>
          <w:szCs w:val="20"/>
        </w:rPr>
        <w:t>ネーミングライツパートナー募集要項に基づき、</w:t>
      </w:r>
      <w:r w:rsidR="004D23CE">
        <w:rPr>
          <w:rFonts w:hint="eastAsia"/>
          <w:sz w:val="20"/>
          <w:szCs w:val="20"/>
        </w:rPr>
        <w:t>次</w:t>
      </w:r>
      <w:r w:rsidRPr="005542E0">
        <w:rPr>
          <w:rFonts w:hint="eastAsia"/>
          <w:sz w:val="20"/>
          <w:szCs w:val="20"/>
        </w:rPr>
        <w:t>のとおり応募します。</w:t>
      </w:r>
    </w:p>
    <w:tbl>
      <w:tblPr>
        <w:tblW w:w="9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7212"/>
        <w:tblGridChange w:id="4">
          <w:tblGrid>
            <w:gridCol w:w="2376"/>
            <w:gridCol w:w="7212"/>
          </w:tblGrid>
        </w:tblGridChange>
      </w:tblGrid>
      <w:tr w:rsidR="00DF6450" w:rsidRPr="005542E0" w:rsidTr="00D6703E">
        <w:trPr>
          <w:trHeight w:val="316"/>
        </w:trPr>
        <w:tc>
          <w:tcPr>
            <w:tcW w:w="2376" w:type="dxa"/>
            <w:vMerge w:val="restart"/>
            <w:shd w:val="clear" w:color="auto" w:fill="auto"/>
            <w:vAlign w:val="center"/>
          </w:tcPr>
          <w:p w:rsidR="00DF6450" w:rsidRPr="005542E0" w:rsidRDefault="00DF6450" w:rsidP="00D6703E">
            <w:pPr>
              <w:spacing w:line="280" w:lineRule="exact"/>
              <w:jc w:val="distribute"/>
              <w:rPr>
                <w:sz w:val="20"/>
                <w:szCs w:val="20"/>
              </w:rPr>
            </w:pPr>
            <w:r w:rsidRPr="005542E0">
              <w:rPr>
                <w:rFonts w:hint="eastAsia"/>
                <w:sz w:val="20"/>
                <w:szCs w:val="20"/>
              </w:rPr>
              <w:t>愛　　　　　称(案)</w:t>
            </w:r>
          </w:p>
        </w:tc>
        <w:tc>
          <w:tcPr>
            <w:tcW w:w="7212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DF6450" w:rsidRPr="002D022E" w:rsidRDefault="004D23CE" w:rsidP="002D735D">
            <w:pPr>
              <w:spacing w:line="280" w:lineRule="exact"/>
              <w:ind w:rightChars="400" w:right="870"/>
              <w:rPr>
                <w:spacing w:val="-20"/>
                <w:sz w:val="19"/>
                <w:szCs w:val="19"/>
              </w:rPr>
            </w:pPr>
            <w:r>
              <w:rPr>
                <w:rFonts w:hint="eastAsia"/>
                <w:spacing w:val="-20"/>
                <w:sz w:val="19"/>
                <w:szCs w:val="19"/>
              </w:rPr>
              <w:t>(</w:t>
            </w:r>
            <w:r w:rsidR="00DF6450" w:rsidRPr="002D022E">
              <w:rPr>
                <w:rFonts w:hint="eastAsia"/>
                <w:spacing w:val="-20"/>
                <w:sz w:val="19"/>
                <w:szCs w:val="19"/>
              </w:rPr>
              <w:t>ふりがな</w:t>
            </w:r>
            <w:r>
              <w:rPr>
                <w:rFonts w:hint="eastAsia"/>
                <w:spacing w:val="-20"/>
                <w:sz w:val="19"/>
                <w:szCs w:val="19"/>
              </w:rPr>
              <w:t>)</w:t>
            </w:r>
            <w:r w:rsidR="00DF6450" w:rsidRPr="002D022E">
              <w:rPr>
                <w:rFonts w:hint="eastAsia"/>
                <w:spacing w:val="-20"/>
                <w:sz w:val="19"/>
                <w:szCs w:val="19"/>
              </w:rPr>
              <w:t xml:space="preserve">　</w:t>
            </w:r>
            <w:del w:id="5" w:author="疋田 智彦" w:date="2021-12-24T15:20:00Z">
              <w:r w:rsidR="00DF6450" w:rsidRPr="002D022E" w:rsidDel="00FA7317">
                <w:rPr>
                  <w:rFonts w:hint="eastAsia"/>
                  <w:spacing w:val="-20"/>
                  <w:sz w:val="19"/>
                  <w:szCs w:val="19"/>
                </w:rPr>
                <w:delText xml:space="preserve">　　　　　　　　　　　　　　　　　</w:delText>
              </w:r>
            </w:del>
          </w:p>
        </w:tc>
      </w:tr>
      <w:tr w:rsidR="00DF6450" w:rsidRPr="005542E0" w:rsidTr="00D6703E">
        <w:trPr>
          <w:trHeight w:val="487"/>
        </w:trPr>
        <w:tc>
          <w:tcPr>
            <w:tcW w:w="2376" w:type="dxa"/>
            <w:vMerge/>
            <w:shd w:val="clear" w:color="auto" w:fill="auto"/>
            <w:vAlign w:val="center"/>
          </w:tcPr>
          <w:p w:rsidR="00DF6450" w:rsidRPr="005542E0" w:rsidRDefault="00DF6450" w:rsidP="00D6703E">
            <w:pPr>
              <w:spacing w:line="28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7212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DF6450" w:rsidRDefault="00DF6450" w:rsidP="00D6703E">
            <w:pPr>
              <w:spacing w:line="280" w:lineRule="exact"/>
              <w:ind w:rightChars="400" w:right="870"/>
              <w:rPr>
                <w:ins w:id="6" w:author="疋田 智彦" w:date="2021-12-24T15:20:00Z"/>
                <w:sz w:val="20"/>
                <w:szCs w:val="20"/>
              </w:rPr>
            </w:pPr>
          </w:p>
          <w:p w:rsidR="00FA7317" w:rsidRDefault="00FA7317" w:rsidP="00D6703E">
            <w:pPr>
              <w:spacing w:line="280" w:lineRule="exact"/>
              <w:ind w:rightChars="400" w:right="870"/>
              <w:rPr>
                <w:ins w:id="7" w:author="疋田 智彦" w:date="2021-12-24T15:20:00Z"/>
                <w:sz w:val="20"/>
                <w:szCs w:val="20"/>
              </w:rPr>
            </w:pPr>
          </w:p>
          <w:p w:rsidR="00FA7317" w:rsidRPr="005542E0" w:rsidRDefault="00FA7317" w:rsidP="00D6703E">
            <w:pPr>
              <w:spacing w:line="280" w:lineRule="exact"/>
              <w:ind w:rightChars="400" w:right="870"/>
              <w:rPr>
                <w:sz w:val="20"/>
                <w:szCs w:val="20"/>
              </w:rPr>
            </w:pPr>
          </w:p>
        </w:tc>
      </w:tr>
      <w:tr w:rsidR="00DF6450" w:rsidRPr="005542E0" w:rsidTr="008522F0">
        <w:tblPrEx>
          <w:tblW w:w="958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  <w:tblPrExChange w:id="8" w:author="疋田 智彦" w:date="2021-10-28T20:30:00Z">
            <w:tblPrEx>
              <w:tblW w:w="95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Ex>
          </w:tblPrExChange>
        </w:tblPrEx>
        <w:trPr>
          <w:trHeight w:val="751"/>
          <w:trPrChange w:id="9" w:author="疋田 智彦" w:date="2021-10-28T20:30:00Z">
            <w:trPr>
              <w:trHeight w:val="852"/>
            </w:trPr>
          </w:trPrChange>
        </w:trPr>
        <w:tc>
          <w:tcPr>
            <w:tcW w:w="2376" w:type="dxa"/>
            <w:shd w:val="clear" w:color="auto" w:fill="auto"/>
            <w:vAlign w:val="center"/>
            <w:tcPrChange w:id="10" w:author="疋田 智彦" w:date="2021-10-28T20:30:00Z">
              <w:tcPr>
                <w:tcW w:w="2376" w:type="dxa"/>
                <w:shd w:val="clear" w:color="auto" w:fill="auto"/>
                <w:vAlign w:val="center"/>
              </w:tcPr>
            </w:tcPrChange>
          </w:tcPr>
          <w:p w:rsidR="00DF6450" w:rsidRPr="005542E0" w:rsidRDefault="00DF6450" w:rsidP="00D6703E">
            <w:pPr>
              <w:spacing w:line="280" w:lineRule="exact"/>
              <w:jc w:val="distribute"/>
              <w:rPr>
                <w:kern w:val="0"/>
                <w:sz w:val="20"/>
                <w:szCs w:val="20"/>
              </w:rPr>
            </w:pPr>
            <w:r w:rsidRPr="005542E0">
              <w:rPr>
                <w:rFonts w:hint="eastAsia"/>
                <w:kern w:val="0"/>
                <w:sz w:val="20"/>
                <w:szCs w:val="20"/>
              </w:rPr>
              <w:t>愛称(案)の提案理由</w:t>
            </w:r>
          </w:p>
          <w:p w:rsidR="00DF6450" w:rsidRPr="005542E0" w:rsidRDefault="00DF6450" w:rsidP="00D6703E">
            <w:pPr>
              <w:spacing w:line="280" w:lineRule="exact"/>
              <w:jc w:val="distribute"/>
              <w:rPr>
                <w:spacing w:val="-12"/>
                <w:w w:val="90"/>
                <w:kern w:val="0"/>
                <w:sz w:val="20"/>
                <w:szCs w:val="20"/>
              </w:rPr>
            </w:pPr>
            <w:r w:rsidRPr="005542E0">
              <w:rPr>
                <w:rFonts w:hint="eastAsia"/>
                <w:spacing w:val="-12"/>
                <w:w w:val="90"/>
                <w:kern w:val="0"/>
                <w:sz w:val="20"/>
                <w:szCs w:val="20"/>
              </w:rPr>
              <w:t xml:space="preserve">(愛称(案)に対する考え方等)　</w:t>
            </w:r>
          </w:p>
        </w:tc>
        <w:tc>
          <w:tcPr>
            <w:tcW w:w="7212" w:type="dxa"/>
            <w:shd w:val="clear" w:color="auto" w:fill="auto"/>
            <w:tcPrChange w:id="11" w:author="疋田 智彦" w:date="2021-10-28T20:30:00Z">
              <w:tcPr>
                <w:tcW w:w="7212" w:type="dxa"/>
                <w:shd w:val="clear" w:color="auto" w:fill="auto"/>
              </w:tcPr>
            </w:tcPrChange>
          </w:tcPr>
          <w:p w:rsidR="00DF6450" w:rsidRPr="005542E0" w:rsidRDefault="00DF6450" w:rsidP="00D6703E">
            <w:pPr>
              <w:spacing w:line="280" w:lineRule="exact"/>
              <w:ind w:rightChars="400" w:right="870"/>
              <w:rPr>
                <w:sz w:val="20"/>
                <w:szCs w:val="20"/>
              </w:rPr>
            </w:pPr>
          </w:p>
        </w:tc>
      </w:tr>
      <w:tr w:rsidR="00B5568D" w:rsidRPr="005542E0" w:rsidTr="00D6703E">
        <w:trPr>
          <w:trHeight w:val="779"/>
          <w:ins w:id="12" w:author="疋田 智彦" w:date="2021-12-24T15:18:00Z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568D" w:rsidRDefault="00B5568D" w:rsidP="00C11869">
            <w:pPr>
              <w:spacing w:line="280" w:lineRule="exact"/>
              <w:jc w:val="distribute"/>
              <w:rPr>
                <w:ins w:id="13" w:author="疋田 智彦" w:date="2021-12-24T15:18:00Z"/>
                <w:kern w:val="0"/>
                <w:sz w:val="20"/>
                <w:szCs w:val="20"/>
              </w:rPr>
            </w:pPr>
            <w:ins w:id="14" w:author="疋田 智彦" w:date="2021-12-24T15:18:00Z">
              <w:r>
                <w:rPr>
                  <w:rFonts w:hint="eastAsia"/>
                  <w:kern w:val="0"/>
                  <w:sz w:val="20"/>
                  <w:szCs w:val="20"/>
                </w:rPr>
                <w:t>契約期間</w:t>
              </w:r>
            </w:ins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568D" w:rsidRPr="00B5568D" w:rsidRDefault="00B5568D">
            <w:pPr>
              <w:spacing w:line="280" w:lineRule="exact"/>
              <w:ind w:firstLineChars="50" w:firstLine="104"/>
              <w:rPr>
                <w:ins w:id="15" w:author="疋田 智彦" w:date="2021-12-24T15:18:00Z"/>
                <w:sz w:val="20"/>
                <w:szCs w:val="20"/>
                <w:rPrChange w:id="16" w:author="疋田 智彦" w:date="2021-12-24T15:19:00Z">
                  <w:rPr>
                    <w:ins w:id="17" w:author="疋田 智彦" w:date="2021-12-24T15:18:00Z"/>
                    <w:sz w:val="20"/>
                    <w:szCs w:val="20"/>
                    <w:u w:val="single"/>
                  </w:rPr>
                </w:rPrChange>
              </w:rPr>
            </w:pPr>
            <w:ins w:id="18" w:author="疋田 智彦" w:date="2021-12-24T15:18:00Z">
              <w:r w:rsidRPr="00B5568D">
                <w:rPr>
                  <w:rFonts w:hint="eastAsia"/>
                  <w:sz w:val="20"/>
                  <w:szCs w:val="20"/>
                  <w:rPrChange w:id="19" w:author="疋田 智彦" w:date="2021-12-24T15:19:00Z">
                    <w:rPr>
                      <w:rFonts w:hint="eastAsia"/>
                      <w:sz w:val="20"/>
                      <w:szCs w:val="20"/>
                      <w:u w:val="single"/>
                    </w:rPr>
                  </w:rPrChange>
                </w:rPr>
                <w:t>令和</w:t>
              </w:r>
              <w:r w:rsidRPr="00B5568D">
                <w:rPr>
                  <w:sz w:val="20"/>
                  <w:szCs w:val="20"/>
                  <w:rPrChange w:id="20" w:author="疋田 智彦" w:date="2021-12-24T15:19:00Z">
                    <w:rPr>
                      <w:sz w:val="20"/>
                      <w:szCs w:val="20"/>
                      <w:u w:val="single"/>
                    </w:rPr>
                  </w:rPrChange>
                </w:rPr>
                <w:t>4年12月1日</w:t>
              </w:r>
            </w:ins>
            <w:ins w:id="21" w:author="疋田 智彦" w:date="2021-12-24T15:20:00Z">
              <w:r>
                <w:rPr>
                  <w:rFonts w:hint="eastAsia"/>
                  <w:sz w:val="20"/>
                  <w:szCs w:val="20"/>
                </w:rPr>
                <w:t>から</w:t>
              </w:r>
            </w:ins>
            <w:ins w:id="22" w:author="疋田 智彦" w:date="2021-12-24T15:19:00Z">
              <w:r w:rsidRPr="00B5568D">
                <w:rPr>
                  <w:rFonts w:hint="eastAsia"/>
                  <w:sz w:val="20"/>
                  <w:szCs w:val="20"/>
                  <w:rPrChange w:id="23" w:author="疋田 智彦" w:date="2021-12-24T15:19:00Z">
                    <w:rPr>
                      <w:rFonts w:hint="eastAsia"/>
                      <w:sz w:val="20"/>
                      <w:szCs w:val="20"/>
                      <w:u w:val="single"/>
                    </w:rPr>
                  </w:rPrChange>
                </w:rPr>
                <w:t>令和　　年　　月　　日</w:t>
              </w:r>
            </w:ins>
            <w:ins w:id="24" w:author="疋田 智彦" w:date="2021-12-24T15:20:00Z">
              <w:r>
                <w:rPr>
                  <w:rFonts w:hint="eastAsia"/>
                  <w:sz w:val="20"/>
                  <w:szCs w:val="20"/>
                </w:rPr>
                <w:t>まで</w:t>
              </w:r>
            </w:ins>
          </w:p>
        </w:tc>
      </w:tr>
      <w:tr w:rsidR="00DF6450" w:rsidRPr="005542E0" w:rsidTr="00D6703E">
        <w:trPr>
          <w:trHeight w:val="77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450" w:rsidRDefault="00D6101D" w:rsidP="00C11869">
            <w:pPr>
              <w:spacing w:line="280" w:lineRule="exact"/>
              <w:jc w:val="distribute"/>
              <w:rPr>
                <w:ins w:id="25" w:author="疋田 智彦" w:date="2021-12-24T15:04:00Z"/>
                <w:kern w:val="0"/>
                <w:sz w:val="20"/>
                <w:szCs w:val="20"/>
              </w:rPr>
            </w:pPr>
            <w:ins w:id="26" w:author="疋田 智彦" w:date="2021-12-24T15:00:00Z">
              <w:r>
                <w:rPr>
                  <w:rFonts w:hint="eastAsia"/>
                  <w:kern w:val="0"/>
                  <w:sz w:val="20"/>
                  <w:szCs w:val="20"/>
                </w:rPr>
                <w:t>ネー</w:t>
              </w:r>
            </w:ins>
            <w:del w:id="27" w:author="疋田 智彦" w:date="2021-10-29T10:27:00Z">
              <w:r w:rsidR="00DF6450" w:rsidRPr="005542E0" w:rsidDel="00C11869">
                <w:rPr>
                  <w:rFonts w:hint="eastAsia"/>
                  <w:kern w:val="0"/>
                  <w:sz w:val="20"/>
                  <w:szCs w:val="20"/>
                </w:rPr>
                <w:delText>ネー</w:delText>
              </w:r>
            </w:del>
            <w:r w:rsidR="00DF6450" w:rsidRPr="005542E0">
              <w:rPr>
                <w:rFonts w:hint="eastAsia"/>
                <w:kern w:val="0"/>
                <w:sz w:val="20"/>
                <w:szCs w:val="20"/>
              </w:rPr>
              <w:t>ミングライツ料</w:t>
            </w:r>
          </w:p>
          <w:p w:rsidR="00D6101D" w:rsidRDefault="00D6101D" w:rsidP="00C11869">
            <w:pPr>
              <w:spacing w:line="280" w:lineRule="exact"/>
              <w:jc w:val="distribute"/>
              <w:rPr>
                <w:ins w:id="28" w:author="疋田 智彦" w:date="2021-12-24T15:04:00Z"/>
                <w:kern w:val="0"/>
                <w:sz w:val="20"/>
                <w:szCs w:val="20"/>
              </w:rPr>
            </w:pPr>
            <w:ins w:id="29" w:author="疋田 智彦" w:date="2021-12-24T15:04:00Z">
              <w:r w:rsidRPr="00D6101D">
                <w:rPr>
                  <w:rFonts w:hint="eastAsia"/>
                  <w:kern w:val="0"/>
                  <w:sz w:val="20"/>
                  <w:szCs w:val="20"/>
                </w:rPr>
                <w:t>(消費税および地方</w:t>
              </w:r>
            </w:ins>
          </w:p>
          <w:p w:rsidR="00D6101D" w:rsidRPr="005542E0" w:rsidRDefault="00D6101D" w:rsidP="00C11869">
            <w:pPr>
              <w:spacing w:line="280" w:lineRule="exact"/>
              <w:jc w:val="distribute"/>
              <w:rPr>
                <w:kern w:val="0"/>
                <w:sz w:val="20"/>
                <w:szCs w:val="20"/>
              </w:rPr>
            </w:pPr>
            <w:ins w:id="30" w:author="疋田 智彦" w:date="2021-12-24T15:04:00Z">
              <w:r w:rsidRPr="00D6101D">
                <w:rPr>
                  <w:rFonts w:hint="eastAsia"/>
                  <w:kern w:val="0"/>
                  <w:sz w:val="20"/>
                  <w:szCs w:val="20"/>
                </w:rPr>
                <w:t>消費税を含む。)</w:t>
              </w:r>
            </w:ins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1D" w:rsidRDefault="00D6101D" w:rsidP="00D6703E">
            <w:pPr>
              <w:spacing w:line="280" w:lineRule="exact"/>
              <w:ind w:firstLineChars="50" w:firstLine="104"/>
              <w:rPr>
                <w:ins w:id="31" w:author="疋田 智彦" w:date="2021-12-24T15:01:00Z"/>
                <w:sz w:val="20"/>
                <w:szCs w:val="20"/>
                <w:u w:val="single"/>
              </w:rPr>
            </w:pPr>
          </w:p>
          <w:p w:rsidR="00DF6450" w:rsidDel="00D6101D" w:rsidRDefault="00DF6450">
            <w:pPr>
              <w:spacing w:line="280" w:lineRule="exact"/>
              <w:ind w:firstLineChars="50" w:firstLine="104"/>
              <w:rPr>
                <w:del w:id="32" w:author="疋田 智彦" w:date="2021-12-24T15:06:00Z"/>
                <w:sz w:val="20"/>
                <w:szCs w:val="20"/>
              </w:rPr>
            </w:pPr>
            <w:r w:rsidRPr="00D6101D">
              <w:rPr>
                <w:rFonts w:hint="eastAsia"/>
                <w:sz w:val="20"/>
                <w:szCs w:val="20"/>
                <w:u w:val="single"/>
                <w:rPrChange w:id="33" w:author="疋田 智彦" w:date="2021-12-24T15:00:00Z">
                  <w:rPr>
                    <w:rFonts w:hint="eastAsia"/>
                    <w:sz w:val="20"/>
                    <w:szCs w:val="20"/>
                  </w:rPr>
                </w:rPrChange>
              </w:rPr>
              <w:t>総額</w:t>
            </w:r>
            <w:ins w:id="34" w:author="疋田 智彦" w:date="2021-12-24T15:01:00Z">
              <w:r w:rsidR="00D6101D">
                <w:rPr>
                  <w:rFonts w:hint="eastAsia"/>
                  <w:sz w:val="20"/>
                  <w:szCs w:val="20"/>
                  <w:u w:val="single"/>
                </w:rPr>
                <w:t xml:space="preserve">　　　　</w:t>
              </w:r>
            </w:ins>
            <w:del w:id="35" w:author="疋田 智彦" w:date="2021-12-24T15:01:00Z">
              <w:r w:rsidR="004D23CE" w:rsidRPr="00D6101D" w:rsidDel="00D6101D">
                <w:rPr>
                  <w:sz w:val="20"/>
                  <w:szCs w:val="20"/>
                  <w:u w:val="single"/>
                  <w:rPrChange w:id="36" w:author="疋田 智彦" w:date="2021-12-24T15:00:00Z">
                    <w:rPr>
                      <w:sz w:val="20"/>
                      <w:szCs w:val="20"/>
                    </w:rPr>
                  </w:rPrChange>
                </w:rPr>
                <w:delText>(</w:delText>
              </w:r>
              <w:r w:rsidRPr="00D6101D" w:rsidDel="00D6101D">
                <w:rPr>
                  <w:rFonts w:hint="eastAsia"/>
                  <w:sz w:val="20"/>
                  <w:szCs w:val="20"/>
                  <w:u w:val="single"/>
                  <w:rPrChange w:id="37" w:author="疋田 智彦" w:date="2021-12-24T15:00:00Z">
                    <w:rPr>
                      <w:rFonts w:hint="eastAsia"/>
                      <w:sz w:val="20"/>
                      <w:szCs w:val="20"/>
                    </w:rPr>
                  </w:rPrChange>
                </w:rPr>
                <w:delText>○年間</w:delText>
              </w:r>
              <w:r w:rsidR="004D23CE" w:rsidRPr="00D6101D" w:rsidDel="00D6101D">
                <w:rPr>
                  <w:sz w:val="20"/>
                  <w:szCs w:val="20"/>
                  <w:u w:val="single"/>
                  <w:rPrChange w:id="38" w:author="疋田 智彦" w:date="2021-12-24T15:00:00Z">
                    <w:rPr>
                      <w:sz w:val="20"/>
                      <w:szCs w:val="20"/>
                    </w:rPr>
                  </w:rPrChange>
                </w:rPr>
                <w:delText>)</w:delText>
              </w:r>
            </w:del>
            <w:r w:rsidR="004D23CE" w:rsidRPr="00D6101D">
              <w:rPr>
                <w:rFonts w:hint="eastAsia"/>
                <w:sz w:val="20"/>
                <w:szCs w:val="20"/>
                <w:u w:val="single"/>
                <w:rPrChange w:id="39" w:author="疋田 智彦" w:date="2021-12-24T15:00:00Z">
                  <w:rPr>
                    <w:rFonts w:hint="eastAsia"/>
                    <w:sz w:val="20"/>
                    <w:szCs w:val="20"/>
                  </w:rPr>
                </w:rPrChange>
              </w:rPr>
              <w:t xml:space="preserve">　</w:t>
            </w:r>
            <w:r w:rsidRPr="00D6101D">
              <w:rPr>
                <w:rFonts w:hint="eastAsia"/>
                <w:sz w:val="20"/>
                <w:szCs w:val="20"/>
                <w:u w:val="single"/>
                <w:rPrChange w:id="40" w:author="疋田 智彦" w:date="2021-12-24T15:00:00Z">
                  <w:rPr>
                    <w:rFonts w:hint="eastAsia"/>
                    <w:sz w:val="20"/>
                    <w:szCs w:val="20"/>
                  </w:rPr>
                </w:rPrChange>
              </w:rPr>
              <w:t xml:space="preserve">　　　　　　</w:t>
            </w:r>
            <w:del w:id="41" w:author="疋田 智彦" w:date="2021-12-24T15:21:00Z">
              <w:r w:rsidRPr="00D6101D" w:rsidDel="00FA7317">
                <w:rPr>
                  <w:rFonts w:hint="eastAsia"/>
                  <w:sz w:val="20"/>
                  <w:szCs w:val="20"/>
                  <w:u w:val="single"/>
                  <w:rPrChange w:id="42" w:author="疋田 智彦" w:date="2021-12-24T15:00:00Z">
                    <w:rPr>
                      <w:rFonts w:hint="eastAsia"/>
                      <w:sz w:val="20"/>
                      <w:szCs w:val="20"/>
                    </w:rPr>
                  </w:rPrChange>
                </w:rPr>
                <w:delText xml:space="preserve">　　</w:delText>
              </w:r>
            </w:del>
            <w:r w:rsidRPr="00D6101D">
              <w:rPr>
                <w:rFonts w:hint="eastAsia"/>
                <w:sz w:val="20"/>
                <w:szCs w:val="20"/>
                <w:u w:val="single"/>
                <w:rPrChange w:id="43" w:author="疋田 智彦" w:date="2021-12-24T15:00:00Z">
                  <w:rPr>
                    <w:rFonts w:hint="eastAsia"/>
                    <w:sz w:val="20"/>
                    <w:szCs w:val="20"/>
                  </w:rPr>
                </w:rPrChange>
              </w:rPr>
              <w:t xml:space="preserve">　</w:t>
            </w:r>
            <w:del w:id="44" w:author="疋田 智彦" w:date="2021-12-24T15:21:00Z">
              <w:r w:rsidRPr="00D6101D" w:rsidDel="00FA7317">
                <w:rPr>
                  <w:rFonts w:hint="eastAsia"/>
                  <w:sz w:val="20"/>
                  <w:szCs w:val="20"/>
                  <w:u w:val="single"/>
                  <w:rPrChange w:id="45" w:author="疋田 智彦" w:date="2021-12-24T15:00:00Z">
                    <w:rPr>
                      <w:rFonts w:hint="eastAsia"/>
                      <w:sz w:val="20"/>
                      <w:szCs w:val="20"/>
                    </w:rPr>
                  </w:rPrChange>
                </w:rPr>
                <w:delText xml:space="preserve">　</w:delText>
              </w:r>
            </w:del>
            <w:r w:rsidRPr="00D6101D">
              <w:rPr>
                <w:rFonts w:hint="eastAsia"/>
                <w:sz w:val="20"/>
                <w:szCs w:val="20"/>
                <w:u w:val="single"/>
                <w:rPrChange w:id="46" w:author="疋田 智彦" w:date="2021-12-24T15:00:00Z">
                  <w:rPr>
                    <w:rFonts w:hint="eastAsia"/>
                    <w:sz w:val="20"/>
                    <w:szCs w:val="20"/>
                  </w:rPr>
                </w:rPrChange>
              </w:rPr>
              <w:t>円</w:t>
            </w:r>
            <w:ins w:id="47" w:author="疋田 智彦" w:date="2021-12-24T15:21:00Z">
              <w:r w:rsidR="00FA7317">
                <w:rPr>
                  <w:rFonts w:hint="eastAsia"/>
                  <w:sz w:val="20"/>
                  <w:szCs w:val="20"/>
                  <w:u w:val="single"/>
                </w:rPr>
                <w:t>（消費税および地方消費税を含む。）</w:t>
              </w:r>
            </w:ins>
            <w:del w:id="48" w:author="疋田 智彦" w:date="2021-12-24T15:05:00Z">
              <w:r w:rsidR="004D23CE" w:rsidRPr="00D6101D" w:rsidDel="00D6101D">
                <w:rPr>
                  <w:spacing w:val="-12"/>
                  <w:sz w:val="20"/>
                  <w:szCs w:val="20"/>
                  <w:u w:val="single"/>
                  <w:rPrChange w:id="49" w:author="疋田 智彦" w:date="2021-12-24T15:00:00Z">
                    <w:rPr>
                      <w:spacing w:val="-12"/>
                      <w:sz w:val="20"/>
                      <w:szCs w:val="20"/>
                    </w:rPr>
                  </w:rPrChange>
                </w:rPr>
                <w:delText>(</w:delText>
              </w:r>
              <w:r w:rsidRPr="00D6101D" w:rsidDel="00D6101D">
                <w:rPr>
                  <w:rFonts w:hint="eastAsia"/>
                  <w:spacing w:val="-12"/>
                  <w:sz w:val="20"/>
                  <w:szCs w:val="20"/>
                  <w:u w:val="single"/>
                  <w:rPrChange w:id="50" w:author="疋田 智彦" w:date="2021-12-24T15:00:00Z">
                    <w:rPr>
                      <w:rFonts w:hint="eastAsia"/>
                      <w:spacing w:val="-12"/>
                      <w:sz w:val="20"/>
                      <w:szCs w:val="20"/>
                    </w:rPr>
                  </w:rPrChange>
                </w:rPr>
                <w:delText>消費税および地方消費税</w:delText>
              </w:r>
              <w:r w:rsidR="005D3D0C" w:rsidRPr="00D6101D" w:rsidDel="00D6101D">
                <w:rPr>
                  <w:rFonts w:hint="eastAsia"/>
                  <w:spacing w:val="-12"/>
                  <w:sz w:val="20"/>
                  <w:szCs w:val="20"/>
                  <w:u w:val="single"/>
                  <w:rPrChange w:id="51" w:author="疋田 智彦" w:date="2021-12-24T15:00:00Z">
                    <w:rPr>
                      <w:rFonts w:hint="eastAsia"/>
                      <w:spacing w:val="-12"/>
                      <w:sz w:val="20"/>
                      <w:szCs w:val="20"/>
                    </w:rPr>
                  </w:rPrChange>
                </w:rPr>
                <w:delText>を</w:delText>
              </w:r>
              <w:r w:rsidRPr="00D6101D" w:rsidDel="00D6101D">
                <w:rPr>
                  <w:rFonts w:hint="eastAsia"/>
                  <w:spacing w:val="-12"/>
                  <w:sz w:val="20"/>
                  <w:szCs w:val="20"/>
                  <w:u w:val="single"/>
                  <w:rPrChange w:id="52" w:author="疋田 智彦" w:date="2021-12-24T15:00:00Z">
                    <w:rPr>
                      <w:rFonts w:hint="eastAsia"/>
                      <w:spacing w:val="-12"/>
                      <w:sz w:val="20"/>
                      <w:szCs w:val="20"/>
                    </w:rPr>
                  </w:rPrChange>
                </w:rPr>
                <w:delText>含む</w:delText>
              </w:r>
              <w:r w:rsidR="005D3D0C" w:rsidRPr="00D6101D" w:rsidDel="00D6101D">
                <w:rPr>
                  <w:rFonts w:hint="eastAsia"/>
                  <w:spacing w:val="-12"/>
                  <w:sz w:val="20"/>
                  <w:szCs w:val="20"/>
                  <w:u w:val="single"/>
                  <w:rPrChange w:id="53" w:author="疋田 智彦" w:date="2021-12-24T15:00:00Z">
                    <w:rPr>
                      <w:rFonts w:hint="eastAsia"/>
                      <w:spacing w:val="-12"/>
                      <w:sz w:val="20"/>
                      <w:szCs w:val="20"/>
                    </w:rPr>
                  </w:rPrChange>
                </w:rPr>
                <w:delText>。</w:delText>
              </w:r>
              <w:r w:rsidR="004D23CE" w:rsidRPr="00D6101D" w:rsidDel="00D6101D">
                <w:rPr>
                  <w:spacing w:val="-12"/>
                  <w:sz w:val="20"/>
                  <w:szCs w:val="20"/>
                  <w:u w:val="single"/>
                  <w:rPrChange w:id="54" w:author="疋田 智彦" w:date="2021-12-24T15:00:00Z">
                    <w:rPr>
                      <w:spacing w:val="-12"/>
                      <w:sz w:val="20"/>
                      <w:szCs w:val="20"/>
                    </w:rPr>
                  </w:rPrChange>
                </w:rPr>
                <w:delText>)</w:delText>
              </w:r>
            </w:del>
          </w:p>
          <w:p w:rsidR="00D6101D" w:rsidRPr="00D6101D" w:rsidRDefault="00D6101D" w:rsidP="00D6703E">
            <w:pPr>
              <w:spacing w:line="280" w:lineRule="exact"/>
              <w:ind w:firstLineChars="50" w:firstLine="92"/>
              <w:rPr>
                <w:ins w:id="55" w:author="疋田 智彦" w:date="2021-12-24T15:06:00Z"/>
                <w:spacing w:val="-12"/>
                <w:sz w:val="20"/>
                <w:szCs w:val="20"/>
                <w:u w:val="single"/>
                <w:rPrChange w:id="56" w:author="疋田 智彦" w:date="2021-12-24T15:00:00Z">
                  <w:rPr>
                    <w:ins w:id="57" w:author="疋田 智彦" w:date="2021-12-24T15:06:00Z"/>
                    <w:spacing w:val="-12"/>
                    <w:sz w:val="20"/>
                    <w:szCs w:val="20"/>
                  </w:rPr>
                </w:rPrChange>
              </w:rPr>
            </w:pPr>
          </w:p>
          <w:p w:rsidR="00D6101D" w:rsidRPr="00B5568D" w:rsidRDefault="00FA7317">
            <w:pPr>
              <w:spacing w:line="280" w:lineRule="exact"/>
              <w:ind w:firstLineChars="150" w:firstLine="311"/>
              <w:rPr>
                <w:ins w:id="58" w:author="疋田 智彦" w:date="2021-12-24T15:06:00Z"/>
                <w:sz w:val="20"/>
                <w:szCs w:val="20"/>
                <w:u w:val="dash"/>
                <w:rPrChange w:id="59" w:author="疋田 智彦" w:date="2021-12-24T15:16:00Z">
                  <w:rPr>
                    <w:ins w:id="60" w:author="疋田 智彦" w:date="2021-12-24T15:06:00Z"/>
                    <w:sz w:val="20"/>
                    <w:szCs w:val="20"/>
                  </w:rPr>
                </w:rPrChange>
              </w:rPr>
              <w:pPrChange w:id="61" w:author="疋田 智彦" w:date="2021-12-24T15:22:00Z">
                <w:pPr>
                  <w:spacing w:line="280" w:lineRule="exact"/>
                  <w:ind w:firstLineChars="50" w:firstLine="104"/>
                </w:pPr>
              </w:pPrChange>
            </w:pPr>
            <w:ins w:id="62" w:author="疋田 智彦" w:date="2021-12-24T15:22:00Z">
              <w:r>
                <w:rPr>
                  <w:rFonts w:hint="eastAsia"/>
                  <w:noProof/>
                  <w:sz w:val="20"/>
                  <w:szCs w:val="20"/>
                  <w:u w:val="dash"/>
                </w:rPr>
                <mc:AlternateContent>
                  <mc:Choice Requires="wps">
                    <w:drawing>
                      <wp:anchor distT="0" distB="0" distL="114300" distR="114300" simplePos="0" relativeHeight="251662336" behindDoc="0" locked="0" layoutInCell="1" allowOverlap="1">
                        <wp:simplePos x="0" y="0"/>
                        <wp:positionH relativeFrom="column">
                          <wp:posOffset>53340</wp:posOffset>
                        </wp:positionH>
                        <wp:positionV relativeFrom="paragraph">
                          <wp:posOffset>79375</wp:posOffset>
                        </wp:positionV>
                        <wp:extent cx="85725" cy="781050"/>
                        <wp:effectExtent l="0" t="0" r="28575" b="19050"/>
                        <wp:wrapNone/>
                        <wp:docPr id="1" name="左大かっこ 1"/>
                        <wp:cNvGraphicFramePr/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/>
                              <wps:spPr>
                                <a:xfrm>
                                  <a:off x="0" y="0"/>
                                  <a:ext cx="85725" cy="781050"/>
                                </a:xfrm>
                                <a:prstGeom prst="leftBracket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</wp:anchor>
                    </w:drawing>
                  </mc:Choice>
                  <mc:Fallback>
                    <w:pict>
                      <v:shapetype w14:anchorId="7C186290" id="_x0000_t85" coordsize="21600,21600" o:spt="85" adj="1800" path="m21600,qx0@0l0@1qy21600,21600e" filled="f">
                        <v:formulas>
                          <v:f eqn="val #0"/>
                          <v:f eqn="sum 21600 0 #0"/>
                          <v:f eqn="prod #0 9598 32768"/>
                          <v:f eqn="sum 21600 0 @2"/>
                        </v:formulas>
                        <v:path arrowok="t" gradientshapeok="t" o:connecttype="custom" o:connectlocs="21600,0;0,10800;21600,21600" textboxrect="6326,@2,21600,@3"/>
                        <v:handles>
                          <v:h position="topLeft,#0" yrange="0,10800"/>
                        </v:handles>
                      </v:shapetype>
                      <v:shape id="左大かっこ 1" o:spid="_x0000_s1026" type="#_x0000_t85" style="position:absolute;left:0;text-align:left;margin-left:4.2pt;margin-top:6.25pt;width:6.75pt;height:61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" adj="198" strokecolor="#5b9bd5 [3204]" strokeweight=".5pt">
                        <v:stroke joinstyle="miter"/>
                      </v:shape>
                    </w:pict>
                  </mc:Fallback>
                </mc:AlternateContent>
              </w:r>
            </w:ins>
            <w:ins w:id="63" w:author="疋田 智彦" w:date="2021-12-24T15:01:00Z">
              <w:r w:rsidR="00D6101D" w:rsidRPr="00B5568D">
                <w:rPr>
                  <w:rFonts w:hint="eastAsia"/>
                  <w:sz w:val="20"/>
                  <w:szCs w:val="20"/>
                  <w:u w:val="dash"/>
                  <w:rPrChange w:id="64" w:author="疋田 智彦" w:date="2021-12-24T15:16:00Z">
                    <w:rPr>
                      <w:rFonts w:hint="eastAsia"/>
                      <w:sz w:val="20"/>
                      <w:szCs w:val="20"/>
                    </w:rPr>
                  </w:rPrChange>
                </w:rPr>
                <w:t>令和</w:t>
              </w:r>
            </w:ins>
            <w:ins w:id="65" w:author="疋田 智彦" w:date="2021-12-24T15:07:00Z">
              <w:r w:rsidR="00D6101D" w:rsidRPr="00B5568D">
                <w:rPr>
                  <w:rFonts w:hint="eastAsia"/>
                  <w:sz w:val="20"/>
                  <w:szCs w:val="20"/>
                  <w:u w:val="dash"/>
                  <w:rPrChange w:id="66" w:author="疋田 智彦" w:date="2021-12-24T15:16:00Z">
                    <w:rPr>
                      <w:rFonts w:hint="eastAsia"/>
                      <w:sz w:val="20"/>
                      <w:szCs w:val="20"/>
                    </w:rPr>
                  </w:rPrChange>
                </w:rPr>
                <w:t xml:space="preserve">　</w:t>
              </w:r>
            </w:ins>
            <w:ins w:id="67" w:author="疋田 智彦" w:date="2021-12-24T15:16:00Z">
              <w:r w:rsidR="00B5568D">
                <w:rPr>
                  <w:rFonts w:hint="eastAsia"/>
                  <w:sz w:val="20"/>
                  <w:szCs w:val="20"/>
                  <w:u w:val="dash"/>
                </w:rPr>
                <w:t xml:space="preserve">　</w:t>
              </w:r>
            </w:ins>
            <w:ins w:id="68" w:author="疋田 智彦" w:date="2021-12-24T15:01:00Z">
              <w:r w:rsidR="00D6101D" w:rsidRPr="00B5568D">
                <w:rPr>
                  <w:rFonts w:hint="eastAsia"/>
                  <w:sz w:val="20"/>
                  <w:szCs w:val="20"/>
                  <w:u w:val="dash"/>
                  <w:rPrChange w:id="69" w:author="疋田 智彦" w:date="2021-12-24T15:16:00Z">
                    <w:rPr>
                      <w:rFonts w:hint="eastAsia"/>
                      <w:sz w:val="20"/>
                      <w:szCs w:val="20"/>
                    </w:rPr>
                  </w:rPrChange>
                </w:rPr>
                <w:t>年度</w:t>
              </w:r>
            </w:ins>
            <w:del w:id="70" w:author="疋田 智彦" w:date="2021-12-24T15:01:00Z">
              <w:r w:rsidR="00DF6450" w:rsidRPr="00B5568D" w:rsidDel="00D6101D">
                <w:rPr>
                  <w:rFonts w:hint="eastAsia"/>
                  <w:sz w:val="20"/>
                  <w:szCs w:val="20"/>
                  <w:u w:val="dash"/>
                  <w:rPrChange w:id="71" w:author="疋田 智彦" w:date="2021-12-24T15:16:00Z">
                    <w:rPr>
                      <w:rFonts w:hint="eastAsia"/>
                      <w:sz w:val="20"/>
                      <w:szCs w:val="20"/>
                    </w:rPr>
                  </w:rPrChange>
                </w:rPr>
                <w:delText>年額</w:delText>
              </w:r>
            </w:del>
            <w:r w:rsidR="00DF6450" w:rsidRPr="00B5568D">
              <w:rPr>
                <w:rFonts w:hint="eastAsia"/>
                <w:sz w:val="20"/>
                <w:szCs w:val="20"/>
                <w:u w:val="dash"/>
                <w:rPrChange w:id="72" w:author="疋田 智彦" w:date="2021-12-24T15:16:00Z">
                  <w:rPr>
                    <w:rFonts w:hint="eastAsia"/>
                    <w:sz w:val="20"/>
                    <w:szCs w:val="20"/>
                  </w:rPr>
                </w:rPrChange>
              </w:rPr>
              <w:t xml:space="preserve">　　　</w:t>
            </w:r>
            <w:del w:id="73" w:author="疋田 智彦" w:date="2021-12-24T15:01:00Z">
              <w:r w:rsidR="00DF6450" w:rsidRPr="00B5568D" w:rsidDel="00D6101D">
                <w:rPr>
                  <w:rFonts w:hint="eastAsia"/>
                  <w:sz w:val="20"/>
                  <w:szCs w:val="20"/>
                  <w:u w:val="dash"/>
                  <w:rPrChange w:id="74" w:author="疋田 智彦" w:date="2021-12-24T15:16:00Z">
                    <w:rPr>
                      <w:rFonts w:hint="eastAsia"/>
                      <w:sz w:val="20"/>
                      <w:szCs w:val="20"/>
                    </w:rPr>
                  </w:rPrChange>
                </w:rPr>
                <w:delText xml:space="preserve">　　　</w:delText>
              </w:r>
            </w:del>
            <w:r w:rsidR="00DF6450" w:rsidRPr="00B5568D">
              <w:rPr>
                <w:rFonts w:hint="eastAsia"/>
                <w:sz w:val="20"/>
                <w:szCs w:val="20"/>
                <w:u w:val="dash"/>
                <w:rPrChange w:id="75" w:author="疋田 智彦" w:date="2021-12-24T15:16:00Z">
                  <w:rPr>
                    <w:rFonts w:hint="eastAsia"/>
                    <w:sz w:val="20"/>
                    <w:szCs w:val="20"/>
                  </w:rPr>
                </w:rPrChange>
              </w:rPr>
              <w:t xml:space="preserve">　</w:t>
            </w:r>
            <w:del w:id="76" w:author="疋田 智彦" w:date="2021-12-24T15:01:00Z">
              <w:r w:rsidR="00DF6450" w:rsidRPr="00B5568D" w:rsidDel="00D6101D">
                <w:rPr>
                  <w:rFonts w:hint="eastAsia"/>
                  <w:sz w:val="20"/>
                  <w:szCs w:val="20"/>
                  <w:u w:val="dash"/>
                  <w:rPrChange w:id="77" w:author="疋田 智彦" w:date="2021-12-24T15:16:00Z">
                    <w:rPr>
                      <w:rFonts w:hint="eastAsia"/>
                      <w:sz w:val="20"/>
                      <w:szCs w:val="20"/>
                    </w:rPr>
                  </w:rPrChange>
                </w:rPr>
                <w:delText xml:space="preserve">　</w:delText>
              </w:r>
            </w:del>
            <w:r w:rsidR="00DF6450" w:rsidRPr="00B5568D">
              <w:rPr>
                <w:rFonts w:hint="eastAsia"/>
                <w:sz w:val="20"/>
                <w:szCs w:val="20"/>
                <w:u w:val="dash"/>
                <w:rPrChange w:id="78" w:author="疋田 智彦" w:date="2021-12-24T15:16:00Z">
                  <w:rPr>
                    <w:rFonts w:hint="eastAsia"/>
                    <w:sz w:val="20"/>
                    <w:szCs w:val="20"/>
                  </w:rPr>
                </w:rPrChange>
              </w:rPr>
              <w:t xml:space="preserve">　　</w:t>
            </w:r>
            <w:ins w:id="79" w:author="疋田 智彦" w:date="2021-12-24T15:15:00Z">
              <w:r w:rsidR="00B5568D" w:rsidRPr="00B5568D">
                <w:rPr>
                  <w:rFonts w:hint="eastAsia"/>
                  <w:sz w:val="20"/>
                  <w:szCs w:val="20"/>
                  <w:u w:val="dash"/>
                  <w:rPrChange w:id="80" w:author="疋田 智彦" w:date="2021-12-24T15:16:00Z">
                    <w:rPr>
                      <w:rFonts w:hint="eastAsia"/>
                      <w:sz w:val="20"/>
                      <w:szCs w:val="20"/>
                    </w:rPr>
                  </w:rPrChange>
                </w:rPr>
                <w:t xml:space="preserve">　　　　</w:t>
              </w:r>
            </w:ins>
            <w:ins w:id="81" w:author="疋田 智彦" w:date="2021-12-24T15:16:00Z">
              <w:r w:rsidR="00B5568D" w:rsidRPr="00B5568D">
                <w:rPr>
                  <w:rFonts w:hint="eastAsia"/>
                  <w:sz w:val="20"/>
                  <w:szCs w:val="20"/>
                  <w:u w:val="dash"/>
                  <w:rPrChange w:id="82" w:author="疋田 智彦" w:date="2021-12-24T15:16:00Z">
                    <w:rPr>
                      <w:rFonts w:hint="eastAsia"/>
                      <w:sz w:val="20"/>
                      <w:szCs w:val="20"/>
                    </w:rPr>
                  </w:rPrChange>
                </w:rPr>
                <w:t xml:space="preserve">　</w:t>
              </w:r>
            </w:ins>
            <w:del w:id="83" w:author="疋田 智彦" w:date="2021-12-24T15:05:00Z">
              <w:r w:rsidR="00DF6450" w:rsidRPr="00B5568D" w:rsidDel="00D6101D">
                <w:rPr>
                  <w:rFonts w:hint="eastAsia"/>
                  <w:sz w:val="20"/>
                  <w:szCs w:val="20"/>
                  <w:u w:val="dash"/>
                  <w:rPrChange w:id="84" w:author="疋田 智彦" w:date="2021-12-24T15:16:00Z">
                    <w:rPr>
                      <w:rFonts w:hint="eastAsia"/>
                      <w:sz w:val="20"/>
                      <w:szCs w:val="20"/>
                    </w:rPr>
                  </w:rPrChange>
                </w:rPr>
                <w:delText xml:space="preserve">　　　</w:delText>
              </w:r>
            </w:del>
            <w:del w:id="85" w:author="疋田 智彦" w:date="2021-12-24T15:04:00Z">
              <w:r w:rsidR="00DF6450" w:rsidRPr="00B5568D" w:rsidDel="00D6101D">
                <w:rPr>
                  <w:rFonts w:hint="eastAsia"/>
                  <w:sz w:val="20"/>
                  <w:szCs w:val="20"/>
                  <w:u w:val="dash"/>
                  <w:rPrChange w:id="86" w:author="疋田 智彦" w:date="2021-12-24T15:16:00Z">
                    <w:rPr>
                      <w:rFonts w:hint="eastAsia"/>
                      <w:sz w:val="20"/>
                      <w:szCs w:val="20"/>
                    </w:rPr>
                  </w:rPrChange>
                </w:rPr>
                <w:delText xml:space="preserve">　</w:delText>
              </w:r>
            </w:del>
            <w:del w:id="87" w:author="疋田 智彦" w:date="2021-12-24T15:05:00Z">
              <w:r w:rsidR="00DF6450" w:rsidRPr="00B5568D" w:rsidDel="00D6101D">
                <w:rPr>
                  <w:rFonts w:hint="eastAsia"/>
                  <w:sz w:val="20"/>
                  <w:szCs w:val="20"/>
                  <w:u w:val="dash"/>
                  <w:rPrChange w:id="88" w:author="疋田 智彦" w:date="2021-12-24T15:16:00Z">
                    <w:rPr>
                      <w:rFonts w:hint="eastAsia"/>
                      <w:sz w:val="20"/>
                      <w:szCs w:val="20"/>
                    </w:rPr>
                  </w:rPrChange>
                </w:rPr>
                <w:delText xml:space="preserve">　</w:delText>
              </w:r>
            </w:del>
            <w:r w:rsidR="00DF6450" w:rsidRPr="00B5568D">
              <w:rPr>
                <w:rFonts w:hint="eastAsia"/>
                <w:sz w:val="20"/>
                <w:szCs w:val="20"/>
                <w:u w:val="dash"/>
                <w:rPrChange w:id="89" w:author="疋田 智彦" w:date="2021-12-24T15:16:00Z">
                  <w:rPr>
                    <w:rFonts w:hint="eastAsia"/>
                    <w:sz w:val="20"/>
                    <w:szCs w:val="20"/>
                  </w:rPr>
                </w:rPrChange>
              </w:rPr>
              <w:t>円</w:t>
            </w:r>
          </w:p>
          <w:p w:rsidR="00D6101D" w:rsidRPr="00B5568D" w:rsidRDefault="00D6101D">
            <w:pPr>
              <w:spacing w:line="280" w:lineRule="exact"/>
              <w:ind w:firstLineChars="150" w:firstLine="311"/>
              <w:rPr>
                <w:ins w:id="90" w:author="疋田 智彦" w:date="2021-12-24T15:00:00Z"/>
                <w:spacing w:val="-12"/>
                <w:sz w:val="20"/>
                <w:szCs w:val="20"/>
                <w:u w:val="dash"/>
                <w:rPrChange w:id="91" w:author="疋田 智彦" w:date="2021-12-24T15:16:00Z">
                  <w:rPr>
                    <w:ins w:id="92" w:author="疋田 智彦" w:date="2021-12-24T15:00:00Z"/>
                    <w:spacing w:val="-12"/>
                    <w:sz w:val="20"/>
                    <w:szCs w:val="20"/>
                  </w:rPr>
                </w:rPrChange>
              </w:rPr>
              <w:pPrChange w:id="93" w:author="疋田 智彦" w:date="2021-12-24T15:22:00Z">
                <w:pPr>
                  <w:spacing w:line="280" w:lineRule="exact"/>
                  <w:ind w:firstLineChars="50" w:firstLine="104"/>
                </w:pPr>
              </w:pPrChange>
            </w:pPr>
            <w:ins w:id="94" w:author="疋田 智彦" w:date="2021-12-24T15:06:00Z">
              <w:r w:rsidRPr="00B5568D">
                <w:rPr>
                  <w:rFonts w:hint="eastAsia"/>
                  <w:sz w:val="20"/>
                  <w:szCs w:val="20"/>
                  <w:u w:val="dash"/>
                  <w:rPrChange w:id="95" w:author="疋田 智彦" w:date="2021-12-24T15:16:00Z">
                    <w:rPr>
                      <w:rFonts w:hint="eastAsia"/>
                      <w:sz w:val="20"/>
                      <w:szCs w:val="20"/>
                    </w:rPr>
                  </w:rPrChange>
                </w:rPr>
                <w:t>令和</w:t>
              </w:r>
            </w:ins>
            <w:ins w:id="96" w:author="疋田 智彦" w:date="2021-12-24T15:07:00Z">
              <w:r w:rsidRPr="00B5568D">
                <w:rPr>
                  <w:rFonts w:hint="eastAsia"/>
                  <w:sz w:val="20"/>
                  <w:szCs w:val="20"/>
                  <w:u w:val="dash"/>
                  <w:rPrChange w:id="97" w:author="疋田 智彦" w:date="2021-12-24T15:16:00Z">
                    <w:rPr>
                      <w:rFonts w:hint="eastAsia"/>
                      <w:sz w:val="20"/>
                      <w:szCs w:val="20"/>
                    </w:rPr>
                  </w:rPrChange>
                </w:rPr>
                <w:t xml:space="preserve">　</w:t>
              </w:r>
            </w:ins>
            <w:ins w:id="98" w:author="疋田 智彦" w:date="2021-12-24T15:17:00Z">
              <w:r w:rsidR="00B5568D">
                <w:rPr>
                  <w:rFonts w:hint="eastAsia"/>
                  <w:sz w:val="20"/>
                  <w:szCs w:val="20"/>
                  <w:u w:val="dash"/>
                </w:rPr>
                <w:t xml:space="preserve">　</w:t>
              </w:r>
            </w:ins>
            <w:ins w:id="99" w:author="疋田 智彦" w:date="2021-12-24T15:06:00Z">
              <w:r w:rsidRPr="00B5568D">
                <w:rPr>
                  <w:rFonts w:hint="eastAsia"/>
                  <w:sz w:val="20"/>
                  <w:szCs w:val="20"/>
                  <w:u w:val="dash"/>
                  <w:rPrChange w:id="100" w:author="疋田 智彦" w:date="2021-12-24T15:16:00Z">
                    <w:rPr>
                      <w:rFonts w:hint="eastAsia"/>
                      <w:sz w:val="20"/>
                      <w:szCs w:val="20"/>
                    </w:rPr>
                  </w:rPrChange>
                </w:rPr>
                <w:t xml:space="preserve">年度　　　　　　</w:t>
              </w:r>
            </w:ins>
            <w:ins w:id="101" w:author="疋田 智彦" w:date="2021-12-24T15:16:00Z">
              <w:r w:rsidR="00B5568D" w:rsidRPr="00B5568D">
                <w:rPr>
                  <w:rFonts w:hint="eastAsia"/>
                  <w:sz w:val="20"/>
                  <w:szCs w:val="20"/>
                  <w:u w:val="dash"/>
                  <w:rPrChange w:id="102" w:author="疋田 智彦" w:date="2021-12-24T15:16:00Z">
                    <w:rPr>
                      <w:rFonts w:hint="eastAsia"/>
                      <w:sz w:val="20"/>
                      <w:szCs w:val="20"/>
                    </w:rPr>
                  </w:rPrChange>
                </w:rPr>
                <w:t xml:space="preserve">　　　　　</w:t>
              </w:r>
            </w:ins>
            <w:ins w:id="103" w:author="疋田 智彦" w:date="2021-12-24T15:06:00Z">
              <w:r w:rsidRPr="00B5568D">
                <w:rPr>
                  <w:rFonts w:hint="eastAsia"/>
                  <w:sz w:val="20"/>
                  <w:szCs w:val="20"/>
                  <w:u w:val="dash"/>
                  <w:rPrChange w:id="104" w:author="疋田 智彦" w:date="2021-12-24T15:16:00Z">
                    <w:rPr>
                      <w:rFonts w:hint="eastAsia"/>
                      <w:sz w:val="20"/>
                      <w:szCs w:val="20"/>
                    </w:rPr>
                  </w:rPrChange>
                </w:rPr>
                <w:t>円</w:t>
              </w:r>
            </w:ins>
            <w:del w:id="105" w:author="疋田 智彦" w:date="2021-12-24T15:05:00Z">
              <w:r w:rsidR="004D23CE" w:rsidRPr="00B5568D" w:rsidDel="00D6101D">
                <w:rPr>
                  <w:spacing w:val="-12"/>
                  <w:sz w:val="20"/>
                  <w:szCs w:val="20"/>
                  <w:u w:val="dash"/>
                  <w:rPrChange w:id="106" w:author="疋田 智彦" w:date="2021-12-24T15:16:00Z">
                    <w:rPr>
                      <w:spacing w:val="-12"/>
                      <w:sz w:val="20"/>
                      <w:szCs w:val="20"/>
                    </w:rPr>
                  </w:rPrChange>
                </w:rPr>
                <w:delText>(</w:delText>
              </w:r>
              <w:r w:rsidR="00DF6450" w:rsidRPr="00B5568D" w:rsidDel="00D6101D">
                <w:rPr>
                  <w:rFonts w:hint="eastAsia"/>
                  <w:spacing w:val="-12"/>
                  <w:sz w:val="20"/>
                  <w:szCs w:val="20"/>
                  <w:u w:val="dash"/>
                  <w:rPrChange w:id="107" w:author="疋田 智彦" w:date="2021-12-24T15:16:00Z">
                    <w:rPr>
                      <w:rFonts w:hint="eastAsia"/>
                      <w:spacing w:val="-12"/>
                      <w:sz w:val="20"/>
                      <w:szCs w:val="20"/>
                    </w:rPr>
                  </w:rPrChange>
                </w:rPr>
                <w:delText>消費税および地方消費税</w:delText>
              </w:r>
              <w:r w:rsidR="005D3D0C" w:rsidRPr="00B5568D" w:rsidDel="00D6101D">
                <w:rPr>
                  <w:rFonts w:hint="eastAsia"/>
                  <w:spacing w:val="-12"/>
                  <w:sz w:val="20"/>
                  <w:szCs w:val="20"/>
                  <w:u w:val="dash"/>
                  <w:rPrChange w:id="108" w:author="疋田 智彦" w:date="2021-12-24T15:16:00Z">
                    <w:rPr>
                      <w:rFonts w:hint="eastAsia"/>
                      <w:spacing w:val="-12"/>
                      <w:sz w:val="20"/>
                      <w:szCs w:val="20"/>
                    </w:rPr>
                  </w:rPrChange>
                </w:rPr>
                <w:delText>を</w:delText>
              </w:r>
              <w:r w:rsidR="00DF6450" w:rsidRPr="00B5568D" w:rsidDel="00D6101D">
                <w:rPr>
                  <w:rFonts w:hint="eastAsia"/>
                  <w:spacing w:val="-12"/>
                  <w:sz w:val="20"/>
                  <w:szCs w:val="20"/>
                  <w:u w:val="dash"/>
                  <w:rPrChange w:id="109" w:author="疋田 智彦" w:date="2021-12-24T15:16:00Z">
                    <w:rPr>
                      <w:rFonts w:hint="eastAsia"/>
                      <w:spacing w:val="-12"/>
                      <w:sz w:val="20"/>
                      <w:szCs w:val="20"/>
                    </w:rPr>
                  </w:rPrChange>
                </w:rPr>
                <w:delText>含む</w:delText>
              </w:r>
              <w:r w:rsidR="005D3D0C" w:rsidRPr="00B5568D" w:rsidDel="00D6101D">
                <w:rPr>
                  <w:rFonts w:hint="eastAsia"/>
                  <w:spacing w:val="-12"/>
                  <w:sz w:val="20"/>
                  <w:szCs w:val="20"/>
                  <w:u w:val="dash"/>
                  <w:rPrChange w:id="110" w:author="疋田 智彦" w:date="2021-12-24T15:16:00Z">
                    <w:rPr>
                      <w:rFonts w:hint="eastAsia"/>
                      <w:spacing w:val="-12"/>
                      <w:sz w:val="20"/>
                      <w:szCs w:val="20"/>
                    </w:rPr>
                  </w:rPrChange>
                </w:rPr>
                <w:delText>。</w:delText>
              </w:r>
              <w:r w:rsidR="004D23CE" w:rsidRPr="00B5568D" w:rsidDel="00D6101D">
                <w:rPr>
                  <w:spacing w:val="-12"/>
                  <w:sz w:val="20"/>
                  <w:szCs w:val="20"/>
                  <w:u w:val="dash"/>
                  <w:rPrChange w:id="111" w:author="疋田 智彦" w:date="2021-12-24T15:16:00Z">
                    <w:rPr>
                      <w:spacing w:val="-12"/>
                      <w:sz w:val="20"/>
                      <w:szCs w:val="20"/>
                    </w:rPr>
                  </w:rPrChange>
                </w:rPr>
                <w:delText>)</w:delText>
              </w:r>
            </w:del>
          </w:p>
          <w:p w:rsidR="00B5568D" w:rsidRPr="00B5568D" w:rsidRDefault="00D6101D">
            <w:pPr>
              <w:spacing w:line="280" w:lineRule="exact"/>
              <w:ind w:firstLineChars="150" w:firstLine="311"/>
              <w:rPr>
                <w:ins w:id="112" w:author="疋田 智彦" w:date="2021-12-24T15:12:00Z"/>
                <w:sz w:val="20"/>
                <w:szCs w:val="20"/>
                <w:u w:val="dash"/>
                <w:rPrChange w:id="113" w:author="疋田 智彦" w:date="2021-12-24T15:16:00Z">
                  <w:rPr>
                    <w:ins w:id="114" w:author="疋田 智彦" w:date="2021-12-24T15:12:00Z"/>
                    <w:sz w:val="20"/>
                    <w:szCs w:val="20"/>
                  </w:rPr>
                </w:rPrChange>
              </w:rPr>
              <w:pPrChange w:id="115" w:author="疋田 智彦" w:date="2021-12-24T15:22:00Z">
                <w:pPr>
                  <w:spacing w:line="280" w:lineRule="exact"/>
                  <w:ind w:firstLineChars="50" w:firstLine="104"/>
                </w:pPr>
              </w:pPrChange>
            </w:pPr>
            <w:ins w:id="116" w:author="疋田 智彦" w:date="2021-12-24T15:06:00Z">
              <w:r w:rsidRPr="00B5568D">
                <w:rPr>
                  <w:rFonts w:hint="eastAsia"/>
                  <w:sz w:val="20"/>
                  <w:szCs w:val="20"/>
                  <w:u w:val="dash"/>
                  <w:rPrChange w:id="117" w:author="疋田 智彦" w:date="2021-12-24T15:16:00Z">
                    <w:rPr>
                      <w:rFonts w:hint="eastAsia"/>
                      <w:sz w:val="20"/>
                      <w:szCs w:val="20"/>
                    </w:rPr>
                  </w:rPrChange>
                </w:rPr>
                <w:t>令和</w:t>
              </w:r>
            </w:ins>
            <w:ins w:id="118" w:author="疋田 智彦" w:date="2021-12-24T15:07:00Z">
              <w:r w:rsidRPr="00B5568D">
                <w:rPr>
                  <w:rFonts w:hint="eastAsia"/>
                  <w:sz w:val="20"/>
                  <w:szCs w:val="20"/>
                  <w:u w:val="dash"/>
                  <w:rPrChange w:id="119" w:author="疋田 智彦" w:date="2021-12-24T15:16:00Z">
                    <w:rPr>
                      <w:rFonts w:hint="eastAsia"/>
                      <w:sz w:val="20"/>
                      <w:szCs w:val="20"/>
                    </w:rPr>
                  </w:rPrChange>
                </w:rPr>
                <w:t xml:space="preserve">　</w:t>
              </w:r>
            </w:ins>
            <w:ins w:id="120" w:author="疋田 智彦" w:date="2021-12-24T15:17:00Z">
              <w:r w:rsidR="00B5568D">
                <w:rPr>
                  <w:rFonts w:hint="eastAsia"/>
                  <w:sz w:val="20"/>
                  <w:szCs w:val="20"/>
                  <w:u w:val="dash"/>
                </w:rPr>
                <w:t xml:space="preserve">　</w:t>
              </w:r>
            </w:ins>
            <w:ins w:id="121" w:author="疋田 智彦" w:date="2021-12-24T15:06:00Z">
              <w:r w:rsidRPr="00B5568D">
                <w:rPr>
                  <w:rFonts w:hint="eastAsia"/>
                  <w:sz w:val="20"/>
                  <w:szCs w:val="20"/>
                  <w:u w:val="dash"/>
                  <w:rPrChange w:id="122" w:author="疋田 智彦" w:date="2021-12-24T15:16:00Z">
                    <w:rPr>
                      <w:rFonts w:hint="eastAsia"/>
                      <w:sz w:val="20"/>
                      <w:szCs w:val="20"/>
                    </w:rPr>
                  </w:rPrChange>
                </w:rPr>
                <w:t xml:space="preserve">年度　　　　　　</w:t>
              </w:r>
            </w:ins>
            <w:ins w:id="123" w:author="疋田 智彦" w:date="2021-12-24T15:16:00Z">
              <w:r w:rsidR="00B5568D" w:rsidRPr="00B5568D">
                <w:rPr>
                  <w:rFonts w:hint="eastAsia"/>
                  <w:sz w:val="20"/>
                  <w:szCs w:val="20"/>
                  <w:u w:val="dash"/>
                  <w:rPrChange w:id="124" w:author="疋田 智彦" w:date="2021-12-24T15:16:00Z">
                    <w:rPr>
                      <w:rFonts w:hint="eastAsia"/>
                      <w:sz w:val="20"/>
                      <w:szCs w:val="20"/>
                    </w:rPr>
                  </w:rPrChange>
                </w:rPr>
                <w:t xml:space="preserve">　　　　　</w:t>
              </w:r>
            </w:ins>
            <w:ins w:id="125" w:author="疋田 智彦" w:date="2021-12-24T15:06:00Z">
              <w:r w:rsidRPr="00B5568D">
                <w:rPr>
                  <w:rFonts w:hint="eastAsia"/>
                  <w:sz w:val="20"/>
                  <w:szCs w:val="20"/>
                  <w:u w:val="dash"/>
                  <w:rPrChange w:id="126" w:author="疋田 智彦" w:date="2021-12-24T15:16:00Z">
                    <w:rPr>
                      <w:rFonts w:hint="eastAsia"/>
                      <w:sz w:val="20"/>
                      <w:szCs w:val="20"/>
                    </w:rPr>
                  </w:rPrChange>
                </w:rPr>
                <w:t>円</w:t>
              </w:r>
            </w:ins>
          </w:p>
          <w:p w:rsidR="00B5568D" w:rsidRPr="00B5568D" w:rsidRDefault="00B5568D">
            <w:pPr>
              <w:spacing w:line="280" w:lineRule="exact"/>
              <w:ind w:firstLineChars="150" w:firstLine="311"/>
              <w:rPr>
                <w:ins w:id="127" w:author="疋田 智彦" w:date="2021-12-24T15:16:00Z"/>
                <w:spacing w:val="-12"/>
                <w:sz w:val="20"/>
                <w:szCs w:val="20"/>
                <w:u w:val="dash"/>
                <w:rPrChange w:id="128" w:author="疋田 智彦" w:date="2021-12-24T15:16:00Z">
                  <w:rPr>
                    <w:ins w:id="129" w:author="疋田 智彦" w:date="2021-12-24T15:16:00Z"/>
                    <w:spacing w:val="-12"/>
                    <w:sz w:val="20"/>
                    <w:szCs w:val="20"/>
                  </w:rPr>
                </w:rPrChange>
              </w:rPr>
              <w:pPrChange w:id="130" w:author="疋田 智彦" w:date="2021-12-24T15:22:00Z">
                <w:pPr>
                  <w:spacing w:line="280" w:lineRule="exact"/>
                  <w:ind w:firstLineChars="50" w:firstLine="104"/>
                </w:pPr>
              </w:pPrChange>
            </w:pPr>
            <w:ins w:id="131" w:author="疋田 智彦" w:date="2021-12-24T15:16:00Z">
              <w:r w:rsidRPr="00B5568D">
                <w:rPr>
                  <w:rFonts w:hint="eastAsia"/>
                  <w:sz w:val="20"/>
                  <w:szCs w:val="20"/>
                  <w:u w:val="dash"/>
                  <w:rPrChange w:id="132" w:author="疋田 智彦" w:date="2021-12-24T15:16:00Z">
                    <w:rPr>
                      <w:rFonts w:hint="eastAsia"/>
                      <w:sz w:val="20"/>
                      <w:szCs w:val="20"/>
                    </w:rPr>
                  </w:rPrChange>
                </w:rPr>
                <w:t xml:space="preserve">令和　</w:t>
              </w:r>
            </w:ins>
            <w:ins w:id="133" w:author="疋田 智彦" w:date="2021-12-24T15:17:00Z">
              <w:r>
                <w:rPr>
                  <w:rFonts w:hint="eastAsia"/>
                  <w:sz w:val="20"/>
                  <w:szCs w:val="20"/>
                  <w:u w:val="dash"/>
                </w:rPr>
                <w:t xml:space="preserve">　</w:t>
              </w:r>
            </w:ins>
            <w:ins w:id="134" w:author="疋田 智彦" w:date="2021-12-24T15:16:00Z">
              <w:r w:rsidRPr="00B5568D">
                <w:rPr>
                  <w:rFonts w:hint="eastAsia"/>
                  <w:sz w:val="20"/>
                  <w:szCs w:val="20"/>
                  <w:u w:val="dash"/>
                  <w:rPrChange w:id="135" w:author="疋田 智彦" w:date="2021-12-24T15:16:00Z">
                    <w:rPr>
                      <w:rFonts w:hint="eastAsia"/>
                      <w:sz w:val="20"/>
                      <w:szCs w:val="20"/>
                    </w:rPr>
                  </w:rPrChange>
                </w:rPr>
                <w:t>年度　　　　　　　　　　　円</w:t>
              </w:r>
            </w:ins>
          </w:p>
          <w:p w:rsidR="00B5568D" w:rsidRPr="00B5568D" w:rsidRDefault="00B5568D">
            <w:pPr>
              <w:spacing w:line="280" w:lineRule="exact"/>
              <w:ind w:firstLineChars="150" w:firstLine="311"/>
              <w:rPr>
                <w:ins w:id="136" w:author="疋田 智彦" w:date="2021-12-24T15:16:00Z"/>
                <w:sz w:val="20"/>
                <w:szCs w:val="20"/>
                <w:u w:val="dash"/>
                <w:rPrChange w:id="137" w:author="疋田 智彦" w:date="2021-12-24T15:16:00Z">
                  <w:rPr>
                    <w:ins w:id="138" w:author="疋田 智彦" w:date="2021-12-24T15:16:00Z"/>
                    <w:sz w:val="20"/>
                    <w:szCs w:val="20"/>
                  </w:rPr>
                </w:rPrChange>
              </w:rPr>
              <w:pPrChange w:id="139" w:author="疋田 智彦" w:date="2021-12-24T15:22:00Z">
                <w:pPr>
                  <w:spacing w:line="280" w:lineRule="exact"/>
                  <w:ind w:firstLineChars="50" w:firstLine="104"/>
                </w:pPr>
              </w:pPrChange>
            </w:pPr>
            <w:ins w:id="140" w:author="疋田 智彦" w:date="2021-12-24T15:16:00Z">
              <w:r w:rsidRPr="00B5568D">
                <w:rPr>
                  <w:rFonts w:hint="eastAsia"/>
                  <w:sz w:val="20"/>
                  <w:szCs w:val="20"/>
                  <w:u w:val="dash"/>
                  <w:rPrChange w:id="141" w:author="疋田 智彦" w:date="2021-12-24T15:16:00Z">
                    <w:rPr>
                      <w:rFonts w:hint="eastAsia"/>
                      <w:sz w:val="20"/>
                      <w:szCs w:val="20"/>
                    </w:rPr>
                  </w:rPrChange>
                </w:rPr>
                <w:t xml:space="preserve">令和　</w:t>
              </w:r>
            </w:ins>
            <w:ins w:id="142" w:author="疋田 智彦" w:date="2021-12-24T15:17:00Z">
              <w:r>
                <w:rPr>
                  <w:rFonts w:hint="eastAsia"/>
                  <w:sz w:val="20"/>
                  <w:szCs w:val="20"/>
                  <w:u w:val="dash"/>
                </w:rPr>
                <w:t xml:space="preserve">　</w:t>
              </w:r>
            </w:ins>
            <w:ins w:id="143" w:author="疋田 智彦" w:date="2021-12-24T15:16:00Z">
              <w:r w:rsidRPr="00B5568D">
                <w:rPr>
                  <w:rFonts w:hint="eastAsia"/>
                  <w:sz w:val="20"/>
                  <w:szCs w:val="20"/>
                  <w:u w:val="dash"/>
                  <w:rPrChange w:id="144" w:author="疋田 智彦" w:date="2021-12-24T15:16:00Z">
                    <w:rPr>
                      <w:rFonts w:hint="eastAsia"/>
                      <w:sz w:val="20"/>
                      <w:szCs w:val="20"/>
                    </w:rPr>
                  </w:rPrChange>
                </w:rPr>
                <w:t>年度　　　　　　　　　　　円</w:t>
              </w:r>
            </w:ins>
          </w:p>
          <w:p w:rsidR="00DF6450" w:rsidRPr="00D6101D" w:rsidRDefault="00DF6450">
            <w:pPr>
              <w:spacing w:line="280" w:lineRule="exact"/>
              <w:rPr>
                <w:spacing w:val="-12"/>
                <w:sz w:val="20"/>
                <w:szCs w:val="20"/>
                <w:rPrChange w:id="145" w:author="疋田 智彦" w:date="2021-12-24T15:06:00Z">
                  <w:rPr>
                    <w:sz w:val="20"/>
                    <w:szCs w:val="20"/>
                  </w:rPr>
                </w:rPrChange>
              </w:rPr>
              <w:pPrChange w:id="146" w:author="疋田 智彦" w:date="2021-12-24T15:16:00Z">
                <w:pPr>
                  <w:spacing w:line="280" w:lineRule="exact"/>
                  <w:ind w:firstLineChars="50" w:firstLine="104"/>
                </w:pPr>
              </w:pPrChange>
            </w:pPr>
            <w:del w:id="147" w:author="疋田 智彦" w:date="2021-12-24T15:06:00Z">
              <w:r w:rsidRPr="005542E0" w:rsidDel="00D6101D">
                <w:rPr>
                  <w:rFonts w:hint="eastAsia"/>
                  <w:sz w:val="20"/>
                  <w:szCs w:val="20"/>
                </w:rPr>
                <w:delText xml:space="preserve">　</w:delText>
              </w:r>
            </w:del>
          </w:p>
        </w:tc>
      </w:tr>
      <w:tr w:rsidR="00DF6450" w:rsidRPr="005542E0" w:rsidTr="00D6703E">
        <w:trPr>
          <w:trHeight w:val="636"/>
        </w:trPr>
        <w:tc>
          <w:tcPr>
            <w:tcW w:w="2376" w:type="dxa"/>
            <w:shd w:val="clear" w:color="auto" w:fill="auto"/>
            <w:vAlign w:val="center"/>
          </w:tcPr>
          <w:p w:rsidR="00DF6450" w:rsidRPr="005542E0" w:rsidRDefault="00DF6450" w:rsidP="00D6703E">
            <w:pPr>
              <w:spacing w:line="280" w:lineRule="exact"/>
              <w:jc w:val="distribute"/>
              <w:rPr>
                <w:sz w:val="20"/>
                <w:szCs w:val="20"/>
              </w:rPr>
            </w:pPr>
            <w:r w:rsidRPr="005542E0">
              <w:rPr>
                <w:rFonts w:hint="eastAsia"/>
                <w:sz w:val="20"/>
                <w:szCs w:val="20"/>
              </w:rPr>
              <w:t>応募理由</w:t>
            </w:r>
          </w:p>
          <w:p w:rsidR="00DF6450" w:rsidRPr="005542E0" w:rsidRDefault="00DF6450" w:rsidP="00D6703E">
            <w:pPr>
              <w:spacing w:line="280" w:lineRule="exact"/>
              <w:jc w:val="distribute"/>
              <w:rPr>
                <w:sz w:val="20"/>
                <w:szCs w:val="20"/>
              </w:rPr>
            </w:pPr>
            <w:r w:rsidRPr="005542E0">
              <w:rPr>
                <w:rFonts w:hint="eastAsia"/>
                <w:sz w:val="20"/>
                <w:szCs w:val="20"/>
              </w:rPr>
              <w:t>(期待される効果等)</w:t>
            </w:r>
          </w:p>
        </w:tc>
        <w:tc>
          <w:tcPr>
            <w:tcW w:w="7212" w:type="dxa"/>
            <w:shd w:val="clear" w:color="auto" w:fill="auto"/>
          </w:tcPr>
          <w:p w:rsidR="00DF6450" w:rsidRPr="005542E0" w:rsidRDefault="00DF6450" w:rsidP="00D6703E">
            <w:pPr>
              <w:spacing w:line="280" w:lineRule="exact"/>
              <w:ind w:rightChars="400" w:right="870"/>
              <w:rPr>
                <w:sz w:val="20"/>
                <w:szCs w:val="20"/>
              </w:rPr>
            </w:pPr>
          </w:p>
          <w:p w:rsidR="00DF6450" w:rsidRPr="005542E0" w:rsidRDefault="00DF6450" w:rsidP="00D6703E">
            <w:pPr>
              <w:spacing w:line="280" w:lineRule="exact"/>
              <w:ind w:rightChars="400" w:right="870"/>
              <w:rPr>
                <w:sz w:val="20"/>
                <w:szCs w:val="20"/>
              </w:rPr>
            </w:pPr>
          </w:p>
        </w:tc>
      </w:tr>
    </w:tbl>
    <w:p w:rsidR="00DF6450" w:rsidRPr="005542E0" w:rsidRDefault="00DF6450" w:rsidP="00DF6450">
      <w:pPr>
        <w:wordWrap w:val="0"/>
        <w:spacing w:line="160" w:lineRule="exact"/>
        <w:ind w:rightChars="400" w:right="870"/>
        <w:rPr>
          <w:sz w:val="20"/>
          <w:szCs w:val="20"/>
        </w:rPr>
      </w:pPr>
    </w:p>
    <w:tbl>
      <w:tblPr>
        <w:tblW w:w="9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"/>
        <w:gridCol w:w="1960"/>
        <w:gridCol w:w="7204"/>
        <w:tblGridChange w:id="148">
          <w:tblGrid>
            <w:gridCol w:w="424"/>
            <w:gridCol w:w="1960"/>
            <w:gridCol w:w="7204"/>
          </w:tblGrid>
        </w:tblGridChange>
      </w:tblGrid>
      <w:tr w:rsidR="00DF6450" w:rsidRPr="005542E0" w:rsidTr="00D6703E">
        <w:trPr>
          <w:trHeight w:val="454"/>
        </w:trPr>
        <w:tc>
          <w:tcPr>
            <w:tcW w:w="2378" w:type="dxa"/>
            <w:gridSpan w:val="2"/>
            <w:shd w:val="clear" w:color="auto" w:fill="auto"/>
            <w:vAlign w:val="center"/>
          </w:tcPr>
          <w:p w:rsidR="00DF6450" w:rsidRPr="005542E0" w:rsidRDefault="00DF6450" w:rsidP="00D6703E">
            <w:pPr>
              <w:spacing w:line="280" w:lineRule="exact"/>
              <w:jc w:val="distribute"/>
              <w:rPr>
                <w:sz w:val="20"/>
                <w:szCs w:val="20"/>
              </w:rPr>
            </w:pPr>
            <w:r w:rsidRPr="005542E0">
              <w:rPr>
                <w:rFonts w:hint="eastAsia"/>
                <w:kern w:val="0"/>
                <w:sz w:val="20"/>
                <w:szCs w:val="20"/>
              </w:rPr>
              <w:t>法人名</w:t>
            </w:r>
            <w:r w:rsidRPr="005542E0"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210" w:type="dxa"/>
            <w:shd w:val="clear" w:color="auto" w:fill="auto"/>
            <w:vAlign w:val="center"/>
          </w:tcPr>
          <w:p w:rsidR="00DF6450" w:rsidRDefault="00DF6450" w:rsidP="00D6703E">
            <w:pPr>
              <w:spacing w:line="280" w:lineRule="exact"/>
              <w:ind w:rightChars="400" w:right="870"/>
              <w:rPr>
                <w:ins w:id="149" w:author="疋田 智彦" w:date="2021-12-24T15:23:00Z"/>
                <w:sz w:val="20"/>
                <w:szCs w:val="20"/>
              </w:rPr>
            </w:pPr>
          </w:p>
          <w:p w:rsidR="00FA7317" w:rsidRPr="005542E0" w:rsidRDefault="00FA7317" w:rsidP="00D6703E">
            <w:pPr>
              <w:spacing w:line="280" w:lineRule="exact"/>
              <w:ind w:rightChars="400" w:right="870"/>
              <w:rPr>
                <w:sz w:val="20"/>
                <w:szCs w:val="20"/>
              </w:rPr>
            </w:pPr>
          </w:p>
        </w:tc>
      </w:tr>
      <w:tr w:rsidR="00DF6450" w:rsidRPr="005542E0" w:rsidTr="00D6703E">
        <w:trPr>
          <w:trHeight w:val="454"/>
        </w:trPr>
        <w:tc>
          <w:tcPr>
            <w:tcW w:w="2378" w:type="dxa"/>
            <w:gridSpan w:val="2"/>
            <w:shd w:val="clear" w:color="auto" w:fill="auto"/>
            <w:vAlign w:val="center"/>
          </w:tcPr>
          <w:p w:rsidR="00DF6450" w:rsidRPr="005542E0" w:rsidRDefault="00DF6450" w:rsidP="00D6703E">
            <w:pPr>
              <w:spacing w:line="280" w:lineRule="exact"/>
              <w:jc w:val="distribute"/>
              <w:rPr>
                <w:sz w:val="20"/>
                <w:szCs w:val="20"/>
              </w:rPr>
            </w:pPr>
            <w:r w:rsidRPr="005542E0">
              <w:rPr>
                <w:rFonts w:hint="eastAsia"/>
                <w:sz w:val="20"/>
                <w:szCs w:val="20"/>
              </w:rPr>
              <w:t xml:space="preserve">業　　　　　種　　　　</w:t>
            </w:r>
          </w:p>
        </w:tc>
        <w:tc>
          <w:tcPr>
            <w:tcW w:w="7210" w:type="dxa"/>
            <w:shd w:val="clear" w:color="auto" w:fill="auto"/>
            <w:vAlign w:val="center"/>
          </w:tcPr>
          <w:p w:rsidR="00DF6450" w:rsidRPr="005542E0" w:rsidRDefault="00DF6450" w:rsidP="00D6703E">
            <w:pPr>
              <w:spacing w:line="280" w:lineRule="exact"/>
              <w:ind w:rightChars="400" w:right="870"/>
              <w:rPr>
                <w:sz w:val="20"/>
                <w:szCs w:val="20"/>
              </w:rPr>
            </w:pPr>
          </w:p>
        </w:tc>
      </w:tr>
      <w:tr w:rsidR="00DF6450" w:rsidRPr="005542E0" w:rsidTr="00D6703E">
        <w:trPr>
          <w:trHeight w:val="732"/>
        </w:trPr>
        <w:tc>
          <w:tcPr>
            <w:tcW w:w="2378" w:type="dxa"/>
            <w:gridSpan w:val="2"/>
            <w:shd w:val="clear" w:color="auto" w:fill="auto"/>
            <w:vAlign w:val="center"/>
          </w:tcPr>
          <w:p w:rsidR="00DF6450" w:rsidRPr="005542E0" w:rsidRDefault="00DF6450" w:rsidP="00D6703E">
            <w:pPr>
              <w:spacing w:line="280" w:lineRule="exact"/>
              <w:jc w:val="distribute"/>
              <w:rPr>
                <w:sz w:val="20"/>
                <w:szCs w:val="20"/>
              </w:rPr>
            </w:pPr>
            <w:r w:rsidRPr="005542E0">
              <w:rPr>
                <w:rFonts w:hint="eastAsia"/>
                <w:sz w:val="20"/>
                <w:szCs w:val="20"/>
              </w:rPr>
              <w:t xml:space="preserve">業　務　内　容　　　　</w:t>
            </w:r>
          </w:p>
        </w:tc>
        <w:tc>
          <w:tcPr>
            <w:tcW w:w="7210" w:type="dxa"/>
            <w:shd w:val="clear" w:color="auto" w:fill="auto"/>
            <w:vAlign w:val="center"/>
          </w:tcPr>
          <w:p w:rsidR="00DF6450" w:rsidRDefault="00DF6450" w:rsidP="00D6703E">
            <w:pPr>
              <w:spacing w:line="240" w:lineRule="exact"/>
              <w:ind w:rightChars="400" w:right="870"/>
              <w:rPr>
                <w:sz w:val="20"/>
                <w:szCs w:val="20"/>
              </w:rPr>
            </w:pPr>
          </w:p>
          <w:p w:rsidR="00DF6450" w:rsidRPr="005542E0" w:rsidRDefault="00DF6450" w:rsidP="00D6703E">
            <w:pPr>
              <w:spacing w:line="240" w:lineRule="exact"/>
              <w:ind w:rightChars="400" w:right="870"/>
              <w:rPr>
                <w:sz w:val="20"/>
                <w:szCs w:val="20"/>
              </w:rPr>
            </w:pPr>
          </w:p>
        </w:tc>
      </w:tr>
      <w:tr w:rsidR="00DF6450" w:rsidRPr="005542E0" w:rsidTr="00D6703E">
        <w:trPr>
          <w:trHeight w:val="397"/>
        </w:trPr>
        <w:tc>
          <w:tcPr>
            <w:tcW w:w="416" w:type="dxa"/>
            <w:vMerge w:val="restart"/>
            <w:shd w:val="clear" w:color="auto" w:fill="auto"/>
            <w:vAlign w:val="center"/>
          </w:tcPr>
          <w:p w:rsidR="00DF6450" w:rsidRPr="005542E0" w:rsidRDefault="00DF6450" w:rsidP="00D6703E">
            <w:pPr>
              <w:spacing w:line="28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担当</w:t>
            </w:r>
            <w:r w:rsidRPr="005542E0">
              <w:rPr>
                <w:rFonts w:hint="eastAsia"/>
                <w:kern w:val="0"/>
                <w:sz w:val="20"/>
                <w:szCs w:val="20"/>
              </w:rPr>
              <w:t xml:space="preserve">　　　　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DF6450" w:rsidRPr="005542E0" w:rsidRDefault="00DF6450" w:rsidP="00D6703E">
            <w:pPr>
              <w:spacing w:line="28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担当者役職・氏名</w:t>
            </w:r>
          </w:p>
        </w:tc>
        <w:tc>
          <w:tcPr>
            <w:tcW w:w="7210" w:type="dxa"/>
            <w:shd w:val="clear" w:color="auto" w:fill="auto"/>
            <w:vAlign w:val="center"/>
          </w:tcPr>
          <w:p w:rsidR="00DF6450" w:rsidRPr="005542E0" w:rsidRDefault="00DF6450" w:rsidP="00D6703E">
            <w:pPr>
              <w:spacing w:line="280" w:lineRule="exact"/>
              <w:ind w:rightChars="400" w:right="870"/>
              <w:rPr>
                <w:sz w:val="20"/>
                <w:szCs w:val="20"/>
              </w:rPr>
            </w:pPr>
          </w:p>
        </w:tc>
      </w:tr>
      <w:tr w:rsidR="00DF6450" w:rsidRPr="005542E0" w:rsidTr="00D6703E">
        <w:trPr>
          <w:trHeight w:val="397"/>
        </w:trPr>
        <w:tc>
          <w:tcPr>
            <w:tcW w:w="416" w:type="dxa"/>
            <w:vMerge/>
            <w:shd w:val="clear" w:color="auto" w:fill="auto"/>
          </w:tcPr>
          <w:p w:rsidR="00DF6450" w:rsidRPr="005542E0" w:rsidRDefault="00DF6450" w:rsidP="00D6703E">
            <w:pPr>
              <w:spacing w:line="280" w:lineRule="exact"/>
              <w:ind w:rightChars="400" w:right="870"/>
              <w:rPr>
                <w:sz w:val="20"/>
                <w:szCs w:val="20"/>
              </w:rPr>
            </w:pPr>
          </w:p>
        </w:tc>
        <w:tc>
          <w:tcPr>
            <w:tcW w:w="1962" w:type="dxa"/>
            <w:shd w:val="clear" w:color="auto" w:fill="auto"/>
            <w:vAlign w:val="center"/>
          </w:tcPr>
          <w:p w:rsidR="00DF6450" w:rsidRPr="005542E0" w:rsidRDefault="00DF6450" w:rsidP="00D6703E">
            <w:pPr>
              <w:spacing w:line="280" w:lineRule="exact"/>
              <w:jc w:val="distribute"/>
              <w:rPr>
                <w:sz w:val="20"/>
                <w:szCs w:val="20"/>
              </w:rPr>
            </w:pPr>
            <w:r w:rsidRPr="005542E0">
              <w:rPr>
                <w:rFonts w:hint="eastAsia"/>
                <w:sz w:val="20"/>
                <w:szCs w:val="20"/>
              </w:rPr>
              <w:t>部　署</w:t>
            </w:r>
          </w:p>
        </w:tc>
        <w:tc>
          <w:tcPr>
            <w:tcW w:w="7210" w:type="dxa"/>
            <w:shd w:val="clear" w:color="auto" w:fill="auto"/>
            <w:vAlign w:val="center"/>
          </w:tcPr>
          <w:p w:rsidR="00DF6450" w:rsidRPr="005542E0" w:rsidRDefault="00DF6450" w:rsidP="00D6703E">
            <w:pPr>
              <w:spacing w:line="280" w:lineRule="exact"/>
              <w:ind w:rightChars="400" w:right="870"/>
              <w:rPr>
                <w:sz w:val="20"/>
                <w:szCs w:val="20"/>
              </w:rPr>
            </w:pPr>
          </w:p>
        </w:tc>
      </w:tr>
      <w:tr w:rsidR="00DF6450" w:rsidRPr="005542E0" w:rsidTr="00FA7317">
        <w:tblPrEx>
          <w:tblW w:w="958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  <w:tblPrExChange w:id="150" w:author="疋田 智彦" w:date="2021-12-24T15:24:00Z">
            <w:tblPrEx>
              <w:tblW w:w="95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Ex>
          </w:tblPrExChange>
        </w:tblPrEx>
        <w:trPr>
          <w:trHeight w:val="986"/>
          <w:trPrChange w:id="151" w:author="疋田 智彦" w:date="2021-12-24T15:24:00Z">
            <w:trPr>
              <w:trHeight w:val="611"/>
            </w:trPr>
          </w:trPrChange>
        </w:trPr>
        <w:tc>
          <w:tcPr>
            <w:tcW w:w="416" w:type="dxa"/>
            <w:vMerge/>
            <w:shd w:val="clear" w:color="auto" w:fill="auto"/>
            <w:tcPrChange w:id="152" w:author="疋田 智彦" w:date="2021-12-24T15:24:00Z">
              <w:tcPr>
                <w:tcW w:w="416" w:type="dxa"/>
                <w:vMerge/>
                <w:shd w:val="clear" w:color="auto" w:fill="auto"/>
              </w:tcPr>
            </w:tcPrChange>
          </w:tcPr>
          <w:p w:rsidR="00DF6450" w:rsidRPr="005542E0" w:rsidRDefault="00DF6450" w:rsidP="00D6703E">
            <w:pPr>
              <w:spacing w:line="280" w:lineRule="exact"/>
              <w:ind w:rightChars="400" w:right="870"/>
              <w:rPr>
                <w:sz w:val="20"/>
                <w:szCs w:val="20"/>
              </w:rPr>
            </w:pPr>
          </w:p>
        </w:tc>
        <w:tc>
          <w:tcPr>
            <w:tcW w:w="1962" w:type="dxa"/>
            <w:shd w:val="clear" w:color="auto" w:fill="auto"/>
            <w:vAlign w:val="center"/>
            <w:tcPrChange w:id="153" w:author="疋田 智彦" w:date="2021-12-24T15:24:00Z">
              <w:tcPr>
                <w:tcW w:w="1962" w:type="dxa"/>
                <w:shd w:val="clear" w:color="auto" w:fill="auto"/>
                <w:vAlign w:val="center"/>
              </w:tcPr>
            </w:tcPrChange>
          </w:tcPr>
          <w:p w:rsidR="00DF6450" w:rsidRPr="005542E0" w:rsidRDefault="00DF6450" w:rsidP="00D6703E">
            <w:pPr>
              <w:spacing w:line="28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連絡先</w:t>
            </w:r>
          </w:p>
        </w:tc>
        <w:tc>
          <w:tcPr>
            <w:tcW w:w="7210" w:type="dxa"/>
            <w:shd w:val="clear" w:color="auto" w:fill="auto"/>
            <w:vAlign w:val="center"/>
            <w:tcPrChange w:id="154" w:author="疋田 智彦" w:date="2021-12-24T15:24:00Z">
              <w:tcPr>
                <w:tcW w:w="7210" w:type="dxa"/>
                <w:shd w:val="clear" w:color="auto" w:fill="auto"/>
                <w:vAlign w:val="center"/>
              </w:tcPr>
            </w:tcPrChange>
          </w:tcPr>
          <w:p w:rsidR="00DF6450" w:rsidRDefault="00DF6450" w:rsidP="00D6703E">
            <w:pPr>
              <w:spacing w:line="280" w:lineRule="exact"/>
              <w:ind w:rightChars="400" w:right="87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電話番号：　　　　　　　　　　　ＦＡＸ：</w:t>
            </w:r>
          </w:p>
          <w:p w:rsidR="00FA7317" w:rsidRPr="005542E0" w:rsidRDefault="00DF6450" w:rsidP="00D6703E">
            <w:pPr>
              <w:spacing w:line="280" w:lineRule="exact"/>
              <w:ind w:rightChars="400" w:right="870"/>
              <w:rPr>
                <w:sz w:val="20"/>
                <w:szCs w:val="20"/>
              </w:rPr>
            </w:pPr>
            <w:r w:rsidRPr="005542E0">
              <w:rPr>
                <w:rFonts w:hint="eastAsia"/>
                <w:sz w:val="20"/>
                <w:szCs w:val="20"/>
              </w:rPr>
              <w:t>Ｅ-mail</w:t>
            </w:r>
            <w:r>
              <w:rPr>
                <w:rFonts w:hint="eastAsia"/>
                <w:sz w:val="20"/>
                <w:szCs w:val="20"/>
              </w:rPr>
              <w:t xml:space="preserve"> ：</w:t>
            </w:r>
          </w:p>
        </w:tc>
      </w:tr>
    </w:tbl>
    <w:p w:rsidR="00DF6450" w:rsidRDefault="00DF6450" w:rsidP="00DF6450">
      <w:pPr>
        <w:wordWrap w:val="0"/>
        <w:ind w:rightChars="400" w:right="870"/>
        <w:rPr>
          <w:sz w:val="20"/>
          <w:szCs w:val="20"/>
        </w:rPr>
      </w:pPr>
      <w:r w:rsidRPr="005542E0">
        <w:rPr>
          <w:rFonts w:hint="eastAsia"/>
          <w:sz w:val="20"/>
          <w:szCs w:val="20"/>
        </w:rPr>
        <w:lastRenderedPageBreak/>
        <w:t xml:space="preserve">〈添付書類〉　</w:t>
      </w:r>
    </w:p>
    <w:tbl>
      <w:tblPr>
        <w:tblStyle w:val="a9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4D23CE" w:rsidTr="002D735D">
        <w:tc>
          <w:tcPr>
            <w:tcW w:w="9634" w:type="dxa"/>
          </w:tcPr>
          <w:p w:rsidR="004D23CE" w:rsidRDefault="004D23CE" w:rsidP="004D23CE">
            <w:pPr>
              <w:spacing w:line="220" w:lineRule="exact"/>
              <w:rPr>
                <w:sz w:val="19"/>
                <w:szCs w:val="19"/>
              </w:rPr>
            </w:pPr>
            <w:r w:rsidRPr="00471F0D">
              <w:rPr>
                <w:rFonts w:hint="eastAsia"/>
                <w:sz w:val="19"/>
                <w:szCs w:val="19"/>
              </w:rPr>
              <w:t>□</w:t>
            </w:r>
            <w:r>
              <w:rPr>
                <w:rFonts w:hint="eastAsia"/>
                <w:sz w:val="19"/>
                <w:szCs w:val="19"/>
              </w:rPr>
              <w:t>委任状(様式第2号)(代理人が申し込む場合)</w:t>
            </w:r>
          </w:p>
          <w:p w:rsidR="004D23CE" w:rsidRPr="00471F0D" w:rsidRDefault="004D23CE" w:rsidP="004D23CE">
            <w:pPr>
              <w:spacing w:line="220" w:lineRule="exact"/>
              <w:rPr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□</w:t>
            </w:r>
            <w:r w:rsidRPr="00471F0D">
              <w:rPr>
                <w:rFonts w:hint="eastAsia"/>
                <w:sz w:val="19"/>
                <w:szCs w:val="19"/>
              </w:rPr>
              <w:t>定款、寄附行為その他これらに類するもの</w:t>
            </w:r>
          </w:p>
          <w:p w:rsidR="004D23CE" w:rsidRPr="00471F0D" w:rsidRDefault="004D23CE" w:rsidP="004D23CE">
            <w:pPr>
              <w:spacing w:line="220" w:lineRule="exact"/>
              <w:rPr>
                <w:sz w:val="19"/>
                <w:szCs w:val="19"/>
              </w:rPr>
            </w:pPr>
            <w:r w:rsidRPr="00471F0D">
              <w:rPr>
                <w:rFonts w:hint="eastAsia"/>
                <w:sz w:val="19"/>
                <w:szCs w:val="19"/>
              </w:rPr>
              <w:t>□会社概要および直近の会計年度の事業計画書</w:t>
            </w:r>
          </w:p>
          <w:p w:rsidR="004D23CE" w:rsidRPr="00471F0D" w:rsidRDefault="004D23CE" w:rsidP="004D23CE">
            <w:pPr>
              <w:spacing w:line="220" w:lineRule="exact"/>
              <w:rPr>
                <w:sz w:val="19"/>
                <w:szCs w:val="19"/>
              </w:rPr>
            </w:pPr>
            <w:r w:rsidRPr="00471F0D">
              <w:rPr>
                <w:rFonts w:hint="eastAsia"/>
                <w:sz w:val="19"/>
                <w:szCs w:val="19"/>
              </w:rPr>
              <w:t>□直近</w:t>
            </w:r>
            <w:r w:rsidR="00684F05">
              <w:rPr>
                <w:rFonts w:hint="eastAsia"/>
                <w:sz w:val="19"/>
                <w:szCs w:val="19"/>
              </w:rPr>
              <w:t>3</w:t>
            </w:r>
            <w:r>
              <w:rPr>
                <w:rFonts w:hint="eastAsia"/>
                <w:sz w:val="19"/>
                <w:szCs w:val="19"/>
              </w:rPr>
              <w:t>か</w:t>
            </w:r>
            <w:r w:rsidRPr="00471F0D">
              <w:rPr>
                <w:rFonts w:hint="eastAsia"/>
                <w:sz w:val="19"/>
                <w:szCs w:val="19"/>
              </w:rPr>
              <w:t>年の決算報告書類</w:t>
            </w:r>
          </w:p>
          <w:p w:rsidR="004D23CE" w:rsidRPr="00471F0D" w:rsidRDefault="004D23CE" w:rsidP="004D23CE">
            <w:pPr>
              <w:spacing w:line="220" w:lineRule="exact"/>
              <w:rPr>
                <w:sz w:val="19"/>
                <w:szCs w:val="19"/>
              </w:rPr>
            </w:pPr>
            <w:r w:rsidRPr="00471F0D">
              <w:rPr>
                <w:rFonts w:hint="eastAsia"/>
                <w:sz w:val="19"/>
                <w:szCs w:val="19"/>
              </w:rPr>
              <w:t>□登記事項証明書</w:t>
            </w:r>
            <w:r>
              <w:rPr>
                <w:rFonts w:hint="eastAsia"/>
                <w:sz w:val="19"/>
                <w:szCs w:val="19"/>
              </w:rPr>
              <w:t>(</w:t>
            </w:r>
            <w:r w:rsidRPr="00471F0D">
              <w:rPr>
                <w:rFonts w:hint="eastAsia"/>
                <w:sz w:val="19"/>
                <w:szCs w:val="19"/>
              </w:rPr>
              <w:t>商業登記簿謄本</w:t>
            </w:r>
            <w:r>
              <w:rPr>
                <w:rFonts w:hint="eastAsia"/>
                <w:sz w:val="19"/>
                <w:szCs w:val="19"/>
              </w:rPr>
              <w:t>)</w:t>
            </w:r>
          </w:p>
          <w:p w:rsidR="004D23CE" w:rsidRPr="00471F0D" w:rsidRDefault="004D23CE" w:rsidP="004D23CE">
            <w:pPr>
              <w:spacing w:line="220" w:lineRule="exact"/>
              <w:rPr>
                <w:sz w:val="19"/>
                <w:szCs w:val="19"/>
              </w:rPr>
            </w:pPr>
            <w:r w:rsidRPr="00471F0D">
              <w:rPr>
                <w:rFonts w:hint="eastAsia"/>
                <w:sz w:val="19"/>
                <w:szCs w:val="19"/>
              </w:rPr>
              <w:t>□</w:t>
            </w:r>
            <w:ins w:id="155" w:author="疋田 智彦" w:date="2022-01-18T16:38:00Z">
              <w:r w:rsidR="00C62C08">
                <w:rPr>
                  <w:rFonts w:hint="eastAsia"/>
                  <w:sz w:val="19"/>
                  <w:szCs w:val="19"/>
                </w:rPr>
                <w:t>国税および地方税</w:t>
              </w:r>
            </w:ins>
            <w:del w:id="156" w:author="疋田 智彦" w:date="2022-01-18T16:38:00Z">
              <w:r w:rsidRPr="00415EF5" w:rsidDel="00C62C08">
                <w:rPr>
                  <w:rFonts w:hint="eastAsia"/>
                  <w:spacing w:val="-8"/>
                  <w:sz w:val="19"/>
                  <w:szCs w:val="19"/>
                </w:rPr>
                <w:delText>法人税、消費税および地方消費税、法人市民税</w:delText>
              </w:r>
              <w:r w:rsidDel="00C62C08">
                <w:rPr>
                  <w:rFonts w:hint="eastAsia"/>
                  <w:spacing w:val="-8"/>
                  <w:sz w:val="19"/>
                  <w:szCs w:val="19"/>
                </w:rPr>
                <w:delText>ならびに</w:delText>
              </w:r>
              <w:r w:rsidRPr="00415EF5" w:rsidDel="00C62C08">
                <w:rPr>
                  <w:rFonts w:hint="eastAsia"/>
                  <w:spacing w:val="-8"/>
                  <w:sz w:val="19"/>
                  <w:szCs w:val="19"/>
                </w:rPr>
                <w:delText>固定資産税</w:delText>
              </w:r>
            </w:del>
            <w:r w:rsidRPr="00415EF5">
              <w:rPr>
                <w:rFonts w:hint="eastAsia"/>
                <w:spacing w:val="-8"/>
                <w:sz w:val="19"/>
                <w:szCs w:val="19"/>
              </w:rPr>
              <w:t>に未納がないことを証する書類</w:t>
            </w:r>
            <w:r>
              <w:rPr>
                <w:rFonts w:hint="eastAsia"/>
                <w:spacing w:val="-8"/>
                <w:sz w:val="19"/>
                <w:szCs w:val="19"/>
              </w:rPr>
              <w:t>(直近1</w:t>
            </w:r>
            <w:r w:rsidRPr="00415EF5">
              <w:rPr>
                <w:rFonts w:hint="eastAsia"/>
                <w:spacing w:val="-8"/>
                <w:sz w:val="19"/>
                <w:szCs w:val="19"/>
              </w:rPr>
              <w:t>年度分</w:t>
            </w:r>
            <w:r>
              <w:rPr>
                <w:rFonts w:hint="eastAsia"/>
                <w:spacing w:val="-8"/>
                <w:sz w:val="19"/>
                <w:szCs w:val="19"/>
              </w:rPr>
              <w:t>)</w:t>
            </w:r>
          </w:p>
          <w:p w:rsidR="004D23CE" w:rsidRPr="00471F0D" w:rsidRDefault="004D23CE" w:rsidP="004D23CE">
            <w:pPr>
              <w:spacing w:line="220" w:lineRule="exact"/>
              <w:rPr>
                <w:sz w:val="19"/>
                <w:szCs w:val="19"/>
              </w:rPr>
            </w:pPr>
            <w:r w:rsidRPr="00471F0D">
              <w:rPr>
                <w:rFonts w:hint="eastAsia"/>
                <w:sz w:val="19"/>
                <w:szCs w:val="19"/>
              </w:rPr>
              <w:t>□印鑑証明書</w:t>
            </w:r>
          </w:p>
          <w:p w:rsidR="004D23CE" w:rsidRDefault="004D23CE" w:rsidP="004D23CE">
            <w:pPr>
              <w:spacing w:line="220" w:lineRule="exact"/>
              <w:rPr>
                <w:sz w:val="19"/>
                <w:szCs w:val="19"/>
              </w:rPr>
            </w:pPr>
            <w:r w:rsidRPr="00471F0D">
              <w:rPr>
                <w:rFonts w:hint="eastAsia"/>
                <w:sz w:val="19"/>
                <w:szCs w:val="19"/>
              </w:rPr>
              <w:t>□</w:t>
            </w:r>
            <w:r w:rsidRPr="00082DB0">
              <w:rPr>
                <w:rFonts w:hint="eastAsia"/>
                <w:sz w:val="19"/>
                <w:szCs w:val="19"/>
              </w:rPr>
              <w:t>法人役員名簿</w:t>
            </w:r>
            <w:r>
              <w:rPr>
                <w:rFonts w:hint="eastAsia"/>
                <w:sz w:val="19"/>
                <w:szCs w:val="19"/>
              </w:rPr>
              <w:t>(</w:t>
            </w:r>
            <w:r w:rsidRPr="00082DB0">
              <w:rPr>
                <w:rFonts w:hint="eastAsia"/>
                <w:sz w:val="19"/>
                <w:szCs w:val="19"/>
              </w:rPr>
              <w:t>様式</w:t>
            </w:r>
            <w:r>
              <w:rPr>
                <w:rFonts w:hint="eastAsia"/>
                <w:sz w:val="19"/>
                <w:szCs w:val="19"/>
              </w:rPr>
              <w:t>第</w:t>
            </w:r>
            <w:r w:rsidRPr="00082DB0">
              <w:rPr>
                <w:rFonts w:hint="eastAsia"/>
                <w:sz w:val="19"/>
                <w:szCs w:val="19"/>
              </w:rPr>
              <w:t>3</w:t>
            </w:r>
            <w:r>
              <w:rPr>
                <w:rFonts w:hint="eastAsia"/>
                <w:sz w:val="19"/>
                <w:szCs w:val="19"/>
              </w:rPr>
              <w:t>号)</w:t>
            </w:r>
          </w:p>
          <w:p w:rsidR="004D23CE" w:rsidRPr="00471F0D" w:rsidRDefault="004D23CE" w:rsidP="004D23CE">
            <w:pPr>
              <w:spacing w:line="220" w:lineRule="exact"/>
              <w:rPr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□</w:t>
            </w:r>
            <w:r w:rsidR="00684F05" w:rsidRPr="00684F05">
              <w:rPr>
                <w:rFonts w:hint="eastAsia"/>
                <w:sz w:val="19"/>
                <w:szCs w:val="19"/>
              </w:rPr>
              <w:t>ネーミングライツパートナーの応募に係る申立書</w:t>
            </w:r>
            <w:r w:rsidR="00684F05" w:rsidRPr="00684F05">
              <w:rPr>
                <w:sz w:val="19"/>
                <w:szCs w:val="19"/>
              </w:rPr>
              <w:t>(誓約書)(様式第4号)</w:t>
            </w:r>
          </w:p>
          <w:p w:rsidR="004D23CE" w:rsidRPr="00471F0D" w:rsidRDefault="004D23CE" w:rsidP="004D23CE">
            <w:pPr>
              <w:spacing w:line="220" w:lineRule="exact"/>
              <w:rPr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□</w:t>
            </w:r>
            <w:r w:rsidRPr="00415EF5">
              <w:rPr>
                <w:rFonts w:hint="eastAsia"/>
                <w:sz w:val="19"/>
                <w:szCs w:val="19"/>
              </w:rPr>
              <w:t>ネーミングライツ導入に伴う市民サービスを高めるための提案等</w:t>
            </w:r>
            <w:r>
              <w:rPr>
                <w:rFonts w:hint="eastAsia"/>
                <w:sz w:val="19"/>
                <w:szCs w:val="19"/>
              </w:rPr>
              <w:t>(</w:t>
            </w:r>
            <w:r w:rsidRPr="00415EF5">
              <w:rPr>
                <w:rFonts w:hint="eastAsia"/>
                <w:sz w:val="19"/>
                <w:szCs w:val="19"/>
              </w:rPr>
              <w:t>様式</w:t>
            </w:r>
            <w:r>
              <w:rPr>
                <w:rFonts w:hint="eastAsia"/>
                <w:sz w:val="19"/>
                <w:szCs w:val="19"/>
              </w:rPr>
              <w:t>第5号)</w:t>
            </w:r>
          </w:p>
          <w:p w:rsidR="004D23CE" w:rsidRPr="002D735D" w:rsidRDefault="004D23CE" w:rsidP="002D735D">
            <w:pPr>
              <w:spacing w:line="220" w:lineRule="exact"/>
              <w:rPr>
                <w:sz w:val="19"/>
                <w:szCs w:val="19"/>
              </w:rPr>
            </w:pPr>
            <w:r w:rsidRPr="00471F0D">
              <w:rPr>
                <w:rFonts w:hint="eastAsia"/>
                <w:sz w:val="19"/>
                <w:szCs w:val="19"/>
              </w:rPr>
              <w:t>□</w:t>
            </w:r>
            <w:r w:rsidRPr="00415EF5">
              <w:rPr>
                <w:rFonts w:hint="eastAsia"/>
                <w:sz w:val="19"/>
                <w:szCs w:val="19"/>
              </w:rPr>
              <w:t>地域社会への貢献度について</w:t>
            </w:r>
            <w:r>
              <w:rPr>
                <w:rFonts w:hint="eastAsia"/>
                <w:sz w:val="19"/>
                <w:szCs w:val="19"/>
              </w:rPr>
              <w:t>(</w:t>
            </w:r>
            <w:r w:rsidRPr="00471F0D">
              <w:rPr>
                <w:rFonts w:hint="eastAsia"/>
                <w:sz w:val="19"/>
                <w:szCs w:val="19"/>
              </w:rPr>
              <w:t>様式</w:t>
            </w:r>
            <w:r>
              <w:rPr>
                <w:rFonts w:hint="eastAsia"/>
                <w:sz w:val="19"/>
                <w:szCs w:val="19"/>
              </w:rPr>
              <w:t>第6号)</w:t>
            </w:r>
          </w:p>
        </w:tc>
      </w:tr>
    </w:tbl>
    <w:p w:rsidR="004C6C12" w:rsidRDefault="00DF6450" w:rsidP="00DF6450">
      <w:pPr>
        <w:autoSpaceDE w:val="0"/>
        <w:autoSpaceDN w:val="0"/>
        <w:adjustRightInd w:val="0"/>
        <w:spacing w:line="340" w:lineRule="exact"/>
        <w:ind w:firstLineChars="50" w:firstLine="104"/>
      </w:pPr>
      <w:r w:rsidRPr="00471F0D">
        <w:rPr>
          <w:rFonts w:hint="eastAsia"/>
          <w:sz w:val="20"/>
          <w:szCs w:val="20"/>
        </w:rPr>
        <w:t>※申込書は</w:t>
      </w:r>
      <w:r w:rsidR="004D23CE">
        <w:rPr>
          <w:rFonts w:hint="eastAsia"/>
          <w:sz w:val="20"/>
          <w:szCs w:val="20"/>
        </w:rPr>
        <w:t>2</w:t>
      </w:r>
      <w:r w:rsidRPr="00471F0D">
        <w:rPr>
          <w:rFonts w:hint="eastAsia"/>
          <w:sz w:val="20"/>
          <w:szCs w:val="20"/>
        </w:rPr>
        <w:t>部</w:t>
      </w:r>
      <w:r w:rsidR="004D23CE">
        <w:rPr>
          <w:rFonts w:hint="eastAsia"/>
          <w:sz w:val="20"/>
          <w:szCs w:val="20"/>
        </w:rPr>
        <w:t>(</w:t>
      </w:r>
      <w:r w:rsidRPr="00471F0D">
        <w:rPr>
          <w:rFonts w:hint="eastAsia"/>
          <w:sz w:val="20"/>
          <w:szCs w:val="20"/>
        </w:rPr>
        <w:t>正本</w:t>
      </w:r>
      <w:r w:rsidR="004D23CE">
        <w:rPr>
          <w:rFonts w:hint="eastAsia"/>
          <w:sz w:val="20"/>
          <w:szCs w:val="20"/>
        </w:rPr>
        <w:t>1</w:t>
      </w:r>
      <w:r w:rsidRPr="00471F0D">
        <w:rPr>
          <w:rFonts w:hint="eastAsia"/>
          <w:sz w:val="20"/>
          <w:szCs w:val="20"/>
        </w:rPr>
        <w:t>部、</w:t>
      </w:r>
      <w:bookmarkStart w:id="157" w:name="_GoBack"/>
      <w:bookmarkEnd w:id="157"/>
      <w:r w:rsidRPr="00471F0D">
        <w:rPr>
          <w:rFonts w:hint="eastAsia"/>
          <w:sz w:val="20"/>
          <w:szCs w:val="20"/>
        </w:rPr>
        <w:t>副本</w:t>
      </w:r>
      <w:r w:rsidR="004D23CE">
        <w:rPr>
          <w:rFonts w:hint="eastAsia"/>
          <w:sz w:val="20"/>
          <w:szCs w:val="20"/>
        </w:rPr>
        <w:t>1</w:t>
      </w:r>
      <w:r w:rsidRPr="00471F0D">
        <w:rPr>
          <w:rFonts w:hint="eastAsia"/>
          <w:sz w:val="20"/>
          <w:szCs w:val="20"/>
        </w:rPr>
        <w:t>部(コピー可)</w:t>
      </w:r>
      <w:r w:rsidR="004D23CE">
        <w:rPr>
          <w:rFonts w:hint="eastAsia"/>
          <w:sz w:val="20"/>
          <w:szCs w:val="20"/>
        </w:rPr>
        <w:t>)</w:t>
      </w:r>
      <w:r>
        <w:rPr>
          <w:rFonts w:hint="eastAsia"/>
          <w:sz w:val="20"/>
          <w:szCs w:val="20"/>
        </w:rPr>
        <w:t>、</w:t>
      </w:r>
      <w:r w:rsidRPr="00471F0D">
        <w:rPr>
          <w:rFonts w:hint="eastAsia"/>
          <w:sz w:val="20"/>
          <w:szCs w:val="20"/>
        </w:rPr>
        <w:t>添付書類は各</w:t>
      </w:r>
      <w:r w:rsidR="004D23CE">
        <w:rPr>
          <w:rFonts w:hint="eastAsia"/>
          <w:sz w:val="20"/>
          <w:szCs w:val="20"/>
        </w:rPr>
        <w:t>1</w:t>
      </w:r>
      <w:r w:rsidRPr="00471F0D">
        <w:rPr>
          <w:rFonts w:hint="eastAsia"/>
          <w:sz w:val="20"/>
          <w:szCs w:val="20"/>
        </w:rPr>
        <w:t>部</w:t>
      </w:r>
      <w:r w:rsidR="004D23CE">
        <w:rPr>
          <w:rFonts w:hint="eastAsia"/>
          <w:sz w:val="20"/>
          <w:szCs w:val="20"/>
        </w:rPr>
        <w:t>を</w:t>
      </w:r>
      <w:r w:rsidRPr="00471F0D">
        <w:rPr>
          <w:rFonts w:hint="eastAsia"/>
          <w:sz w:val="20"/>
          <w:szCs w:val="20"/>
        </w:rPr>
        <w:t>提出してください。</w:t>
      </w:r>
    </w:p>
    <w:sectPr w:rsidR="004C6C12" w:rsidSect="002D735D">
      <w:headerReference w:type="default" r:id="rId7"/>
      <w:footerReference w:type="default" r:id="rId8"/>
      <w:pgSz w:w="11906" w:h="16838" w:code="9"/>
      <w:pgMar w:top="1134" w:right="1134" w:bottom="1134" w:left="1417" w:header="850" w:footer="992" w:gutter="0"/>
      <w:pgNumType w:fmt="numberInDash"/>
      <w:cols w:space="425"/>
      <w:docGrid w:type="linesAndChars" w:linePitch="470" w:charSpace="15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154A" w:rsidRDefault="006E154A">
      <w:r>
        <w:separator/>
      </w:r>
    </w:p>
  </w:endnote>
  <w:endnote w:type="continuationSeparator" w:id="0">
    <w:p w:rsidR="006E154A" w:rsidRDefault="006E1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040" w:rsidRPr="00827988" w:rsidRDefault="00DF6450" w:rsidP="00F2048F">
    <w:pPr>
      <w:pStyle w:val="a5"/>
      <w:jc w:val="center"/>
      <w:rPr>
        <w:rFonts w:ascii="ＭＳ 明朝" w:hAnsi="ＭＳ 明朝"/>
        <w:sz w:val="20"/>
        <w:szCs w:val="20"/>
      </w:rPr>
    </w:pPr>
    <w:r w:rsidRPr="00827988">
      <w:rPr>
        <w:rStyle w:val="a7"/>
        <w:rFonts w:ascii="ＭＳ 明朝" w:hAnsi="ＭＳ 明朝"/>
        <w:sz w:val="20"/>
        <w:szCs w:val="20"/>
      </w:rPr>
      <w:fldChar w:fldCharType="begin"/>
    </w:r>
    <w:r w:rsidRPr="00827988">
      <w:rPr>
        <w:rStyle w:val="a7"/>
        <w:rFonts w:ascii="ＭＳ 明朝" w:hAnsi="ＭＳ 明朝"/>
        <w:sz w:val="20"/>
        <w:szCs w:val="20"/>
      </w:rPr>
      <w:instrText xml:space="preserve"> PAGE </w:instrText>
    </w:r>
    <w:r w:rsidRPr="00827988">
      <w:rPr>
        <w:rStyle w:val="a7"/>
        <w:rFonts w:ascii="ＭＳ 明朝" w:hAnsi="ＭＳ 明朝"/>
        <w:sz w:val="20"/>
        <w:szCs w:val="20"/>
      </w:rPr>
      <w:fldChar w:fldCharType="separate"/>
    </w:r>
    <w:r w:rsidR="00C62C08">
      <w:rPr>
        <w:rStyle w:val="a7"/>
        <w:rFonts w:ascii="ＭＳ 明朝" w:hAnsi="ＭＳ 明朝"/>
        <w:noProof/>
        <w:sz w:val="20"/>
        <w:szCs w:val="20"/>
      </w:rPr>
      <w:t>- 2 -</w:t>
    </w:r>
    <w:r w:rsidRPr="00827988">
      <w:rPr>
        <w:rStyle w:val="a7"/>
        <w:rFonts w:ascii="ＭＳ 明朝" w:hAnsi="ＭＳ 明朝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154A" w:rsidRDefault="006E154A">
      <w:r>
        <w:separator/>
      </w:r>
    </w:p>
  </w:footnote>
  <w:footnote w:type="continuationSeparator" w:id="0">
    <w:p w:rsidR="006E154A" w:rsidRDefault="006E15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040" w:rsidRDefault="00C62C08" w:rsidP="00A87C37">
    <w:pPr>
      <w:pStyle w:val="a3"/>
      <w:jc w:val="right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疋田 智彦">
    <w15:presenceInfo w15:providerId="AD" w15:userId="S-1-5-21-2105027866-1186475138-974540250-1346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dirty"/>
  <w:revisionView w:markup="0"/>
  <w:trackRevisions/>
  <w:defaultTabStop w:val="840"/>
  <w:drawingGridHorizontalSpacing w:val="109"/>
  <w:drawingGridVerticalSpacing w:val="23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450"/>
    <w:rsid w:val="00022571"/>
    <w:rsid w:val="002D735D"/>
    <w:rsid w:val="003872D4"/>
    <w:rsid w:val="004C6C12"/>
    <w:rsid w:val="004D23CE"/>
    <w:rsid w:val="005D3D0C"/>
    <w:rsid w:val="00684F05"/>
    <w:rsid w:val="006E154A"/>
    <w:rsid w:val="008522F0"/>
    <w:rsid w:val="008C1B36"/>
    <w:rsid w:val="009128C8"/>
    <w:rsid w:val="00B5568D"/>
    <w:rsid w:val="00C11869"/>
    <w:rsid w:val="00C62C08"/>
    <w:rsid w:val="00D2414C"/>
    <w:rsid w:val="00D6101D"/>
    <w:rsid w:val="00DF6450"/>
    <w:rsid w:val="00FA7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D333F28-4CC2-4F1F-B444-0193E1905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eastAsia="ＭＳ 明朝" w:hAnsi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F6450"/>
    <w:pPr>
      <w:tabs>
        <w:tab w:val="center" w:pos="4252"/>
        <w:tab w:val="right" w:pos="8504"/>
      </w:tabs>
      <w:snapToGrid w:val="0"/>
    </w:pPr>
    <w:rPr>
      <w:rFonts w:ascii="Century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DF6450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DF6450"/>
    <w:pPr>
      <w:tabs>
        <w:tab w:val="center" w:pos="4252"/>
        <w:tab w:val="right" w:pos="8504"/>
      </w:tabs>
      <w:snapToGrid w:val="0"/>
    </w:pPr>
    <w:rPr>
      <w:rFonts w:ascii="Century" w:hAnsi="Century" w:cs="Times New Roman"/>
      <w:szCs w:val="24"/>
    </w:rPr>
  </w:style>
  <w:style w:type="character" w:customStyle="1" w:styleId="a6">
    <w:name w:val="フッター (文字)"/>
    <w:basedOn w:val="a0"/>
    <w:link w:val="a5"/>
    <w:rsid w:val="00DF6450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DF6450"/>
  </w:style>
  <w:style w:type="paragraph" w:customStyle="1" w:styleId="a8">
    <w:name w:val="一太郎"/>
    <w:rsid w:val="00DF6450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eastAsia="ＭＳ 明朝" w:hAnsi="Times New Roman" w:cs="ＭＳ 明朝"/>
      <w:kern w:val="0"/>
      <w:szCs w:val="21"/>
    </w:rPr>
  </w:style>
  <w:style w:type="table" w:styleId="a9">
    <w:name w:val="Table Grid"/>
    <w:basedOn w:val="a1"/>
    <w:uiPriority w:val="39"/>
    <w:rsid w:val="004D23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2D73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D735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E0FEDC-5E1A-44A9-9930-3DC6F5680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鶴田 翔一</dc:creator>
  <cp:keywords/>
  <dc:description/>
  <cp:lastModifiedBy>疋田 智彦</cp:lastModifiedBy>
  <cp:revision>10</cp:revision>
  <dcterms:created xsi:type="dcterms:W3CDTF">2020-03-17T06:58:00Z</dcterms:created>
  <dcterms:modified xsi:type="dcterms:W3CDTF">2022-01-18T07:38:00Z</dcterms:modified>
</cp:coreProperties>
</file>